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7AF" w:rsidRPr="00120408" w:rsidRDefault="00F967AF" w:rsidP="00F967AF">
      <w:pPr>
        <w:shd w:val="clear" w:color="auto" w:fill="FFFFFF"/>
        <w:spacing w:before="60" w:after="60"/>
        <w:jc w:val="center"/>
        <w:rPr>
          <w:b/>
          <w:bCs/>
          <w:sz w:val="28"/>
          <w:szCs w:val="28"/>
        </w:rPr>
      </w:pPr>
      <w:r w:rsidRPr="00120408">
        <w:rPr>
          <w:b/>
          <w:bCs/>
          <w:sz w:val="28"/>
          <w:szCs w:val="28"/>
        </w:rPr>
        <w:t>Phụ lục 1</w:t>
      </w:r>
    </w:p>
    <w:p w:rsidR="00F967AF" w:rsidRPr="00120408" w:rsidRDefault="00F967AF" w:rsidP="00F967AF">
      <w:pPr>
        <w:shd w:val="clear" w:color="auto" w:fill="FFFFFF"/>
        <w:jc w:val="center"/>
        <w:rPr>
          <w:i/>
          <w:iCs/>
          <w:sz w:val="28"/>
          <w:szCs w:val="28"/>
          <w:lang w:val="vi-VN"/>
        </w:rPr>
      </w:pPr>
      <w:r w:rsidRPr="00120408">
        <w:rPr>
          <w:i/>
          <w:iCs/>
          <w:sz w:val="28"/>
          <w:szCs w:val="28"/>
          <w:lang w:val="vi-VN"/>
        </w:rPr>
        <w:t>(Kèm theo Thông tư  s</w:t>
      </w:r>
      <w:ins w:id="0" w:author="H110" w:date="2018-07-10T16:08:00Z">
        <w:r w:rsidR="00AB4F80">
          <w:rPr>
            <w:i/>
            <w:iCs/>
            <w:sz w:val="28"/>
            <w:szCs w:val="28"/>
          </w:rPr>
          <w:t>ố 17</w:t>
        </w:r>
      </w:ins>
      <w:del w:id="1" w:author="H110" w:date="2018-07-10T16:08:00Z">
        <w:r w:rsidRPr="00120408" w:rsidDel="00AB4F80">
          <w:rPr>
            <w:i/>
            <w:iCs/>
            <w:sz w:val="28"/>
            <w:szCs w:val="28"/>
            <w:lang w:val="vi-VN"/>
          </w:rPr>
          <w:delText>   </w:delText>
        </w:r>
        <w:r w:rsidR="002E434E" w:rsidDel="00AB4F80">
          <w:rPr>
            <w:i/>
            <w:iCs/>
            <w:sz w:val="28"/>
            <w:szCs w:val="28"/>
          </w:rPr>
          <w:delText xml:space="preserve">      </w:delText>
        </w:r>
        <w:r w:rsidRPr="00120408" w:rsidDel="00AB4F80">
          <w:rPr>
            <w:i/>
            <w:iCs/>
            <w:sz w:val="28"/>
            <w:szCs w:val="28"/>
            <w:lang w:val="vi-VN"/>
          </w:rPr>
          <w:delText>  </w:delText>
        </w:r>
        <w:r w:rsidR="00774190" w:rsidDel="00AB4F80">
          <w:rPr>
            <w:i/>
            <w:iCs/>
            <w:sz w:val="28"/>
            <w:szCs w:val="28"/>
          </w:rPr>
          <w:delText xml:space="preserve"> </w:delText>
        </w:r>
        <w:r w:rsidR="002E434E" w:rsidDel="00AB4F80">
          <w:rPr>
            <w:i/>
            <w:iCs/>
            <w:sz w:val="28"/>
            <w:szCs w:val="28"/>
          </w:rPr>
          <w:delText>/</w:delText>
        </w:r>
      </w:del>
      <w:ins w:id="2" w:author="H110" w:date="2018-07-10T16:08:00Z">
        <w:r w:rsidR="00AB4F80">
          <w:rPr>
            <w:i/>
            <w:iCs/>
            <w:sz w:val="28"/>
            <w:szCs w:val="28"/>
          </w:rPr>
          <w:t>/</w:t>
        </w:r>
      </w:ins>
      <w:r w:rsidR="002E434E">
        <w:rPr>
          <w:i/>
          <w:iCs/>
          <w:sz w:val="28"/>
          <w:szCs w:val="28"/>
        </w:rPr>
        <w:t>2018</w:t>
      </w:r>
      <w:r w:rsidRPr="00120408">
        <w:rPr>
          <w:i/>
          <w:iCs/>
          <w:sz w:val="28"/>
          <w:szCs w:val="28"/>
          <w:lang w:val="vi-VN"/>
        </w:rPr>
        <w:t>/TT-BCT ngày </w:t>
      </w:r>
      <w:ins w:id="3" w:author="H110" w:date="2018-07-10T16:09:00Z">
        <w:r w:rsidR="00AB4F80">
          <w:rPr>
            <w:i/>
            <w:iCs/>
            <w:sz w:val="28"/>
            <w:szCs w:val="28"/>
          </w:rPr>
          <w:t>10</w:t>
        </w:r>
      </w:ins>
      <w:del w:id="4" w:author="H110" w:date="2018-07-10T16:09:00Z">
        <w:r w:rsidRPr="00120408" w:rsidDel="00AB4F80">
          <w:rPr>
            <w:i/>
            <w:iCs/>
            <w:sz w:val="28"/>
            <w:szCs w:val="28"/>
            <w:lang w:val="vi-VN"/>
          </w:rPr>
          <w:delText xml:space="preserve"> </w:delText>
        </w:r>
        <w:r w:rsidR="00774190" w:rsidDel="00AB4F80">
          <w:rPr>
            <w:i/>
            <w:iCs/>
            <w:sz w:val="28"/>
            <w:szCs w:val="28"/>
          </w:rPr>
          <w:delText xml:space="preserve">  </w:delText>
        </w:r>
        <w:r w:rsidRPr="00120408" w:rsidDel="00AB4F80">
          <w:rPr>
            <w:i/>
            <w:iCs/>
            <w:sz w:val="28"/>
            <w:szCs w:val="28"/>
            <w:lang w:val="vi-VN"/>
          </w:rPr>
          <w:delText xml:space="preserve">   </w:delText>
        </w:r>
      </w:del>
      <w:ins w:id="5" w:author="H110" w:date="2018-07-10T16:09:00Z">
        <w:r w:rsidR="00AB4F80">
          <w:rPr>
            <w:i/>
            <w:iCs/>
            <w:sz w:val="28"/>
            <w:szCs w:val="28"/>
          </w:rPr>
          <w:t xml:space="preserve"> </w:t>
        </w:r>
      </w:ins>
      <w:r w:rsidRPr="00120408">
        <w:rPr>
          <w:i/>
          <w:iCs/>
          <w:sz w:val="28"/>
          <w:szCs w:val="28"/>
          <w:lang w:val="vi-VN"/>
        </w:rPr>
        <w:t>thán</w:t>
      </w:r>
      <w:ins w:id="6" w:author="H110" w:date="2018-07-10T16:09:00Z">
        <w:r w:rsidR="00AB4F80">
          <w:rPr>
            <w:i/>
            <w:iCs/>
            <w:sz w:val="28"/>
            <w:szCs w:val="28"/>
          </w:rPr>
          <w:t>g 7</w:t>
        </w:r>
      </w:ins>
      <w:del w:id="7" w:author="H110" w:date="2018-07-10T16:09:00Z">
        <w:r w:rsidRPr="00120408" w:rsidDel="00AB4F80">
          <w:rPr>
            <w:i/>
            <w:iCs/>
            <w:sz w:val="28"/>
            <w:szCs w:val="28"/>
            <w:lang w:val="vi-VN"/>
          </w:rPr>
          <w:delText xml:space="preserve">g    </w:delText>
        </w:r>
        <w:r w:rsidR="00774190" w:rsidDel="00AB4F80">
          <w:rPr>
            <w:i/>
            <w:iCs/>
            <w:sz w:val="28"/>
            <w:szCs w:val="28"/>
          </w:rPr>
          <w:delText xml:space="preserve"> </w:delText>
        </w:r>
        <w:r w:rsidRPr="00120408" w:rsidDel="00AB4F80">
          <w:rPr>
            <w:i/>
            <w:iCs/>
            <w:sz w:val="28"/>
            <w:szCs w:val="28"/>
            <w:lang w:val="vi-VN"/>
          </w:rPr>
          <w:delText xml:space="preserve"> </w:delText>
        </w:r>
      </w:del>
      <w:ins w:id="8" w:author="H110" w:date="2018-07-10T16:09:00Z">
        <w:r w:rsidR="00AB4F80">
          <w:rPr>
            <w:i/>
            <w:iCs/>
            <w:sz w:val="28"/>
            <w:szCs w:val="28"/>
          </w:rPr>
          <w:t xml:space="preserve"> </w:t>
        </w:r>
      </w:ins>
      <w:r w:rsidRPr="00120408">
        <w:rPr>
          <w:i/>
          <w:iCs/>
          <w:sz w:val="28"/>
          <w:szCs w:val="28"/>
          <w:lang w:val="vi-VN"/>
        </w:rPr>
        <w:t>năm 2018</w:t>
      </w:r>
    </w:p>
    <w:p w:rsidR="00F967AF" w:rsidRPr="00120408" w:rsidRDefault="00F967AF" w:rsidP="00F967AF">
      <w:pPr>
        <w:shd w:val="clear" w:color="auto" w:fill="FFFFFF"/>
        <w:jc w:val="center"/>
        <w:rPr>
          <w:sz w:val="28"/>
          <w:szCs w:val="28"/>
          <w:lang w:val="vi-VN"/>
        </w:rPr>
      </w:pPr>
      <w:r w:rsidRPr="00120408">
        <w:rPr>
          <w:i/>
          <w:iCs/>
          <w:sz w:val="28"/>
          <w:szCs w:val="28"/>
          <w:lang w:val="vi-VN"/>
        </w:rPr>
        <w:t>của Bộ trưởng Bộ Công Thương)</w:t>
      </w:r>
    </w:p>
    <w:p w:rsidR="00F967AF" w:rsidRPr="00120408" w:rsidRDefault="00F967AF" w:rsidP="00F967AF">
      <w:pPr>
        <w:shd w:val="clear" w:color="auto" w:fill="FFFFFF"/>
        <w:spacing w:before="60" w:after="60"/>
        <w:rPr>
          <w:b/>
          <w:bCs/>
          <w:sz w:val="28"/>
          <w:szCs w:val="28"/>
          <w:lang w:val="vi-VN"/>
        </w:rPr>
      </w:pPr>
    </w:p>
    <w:p w:rsidR="00F967AF" w:rsidRPr="00120408" w:rsidRDefault="00F967AF" w:rsidP="00F967AF">
      <w:pPr>
        <w:shd w:val="clear" w:color="auto" w:fill="FFFFFF"/>
        <w:spacing w:before="60" w:after="60"/>
        <w:jc w:val="both"/>
        <w:rPr>
          <w:sz w:val="28"/>
          <w:szCs w:val="28"/>
          <w:u w:val="single"/>
          <w:lang w:val="vi-VN"/>
        </w:rPr>
      </w:pPr>
      <w:r w:rsidRPr="00120408">
        <w:rPr>
          <w:b/>
          <w:bCs/>
          <w:sz w:val="28"/>
          <w:szCs w:val="28"/>
          <w:u w:val="single"/>
          <w:lang w:val="vi-VN"/>
        </w:rPr>
        <w:t>Mẫu số 2</w:t>
      </w:r>
      <w:bookmarkStart w:id="9" w:name="_GoBack"/>
      <w:bookmarkEnd w:id="9"/>
    </w:p>
    <w:p w:rsidR="00F967AF" w:rsidRPr="00120408" w:rsidRDefault="00F967AF" w:rsidP="00F967AF">
      <w:pPr>
        <w:shd w:val="clear" w:color="auto" w:fill="FFFFFF"/>
        <w:spacing w:after="120" w:line="234" w:lineRule="atLeast"/>
        <w:rPr>
          <w:b/>
          <w:bCs/>
          <w:sz w:val="22"/>
          <w:szCs w:val="22"/>
          <w:lang w:val="vi-VN"/>
        </w:rPr>
      </w:pPr>
    </w:p>
    <w:p w:rsidR="00F967AF" w:rsidRPr="00120408" w:rsidRDefault="00F967AF" w:rsidP="00F967AF">
      <w:pPr>
        <w:shd w:val="clear" w:color="auto" w:fill="FFFFFF"/>
        <w:spacing w:after="120" w:line="234" w:lineRule="atLeast"/>
        <w:rPr>
          <w:lang w:val="vi-VN"/>
        </w:rPr>
      </w:pPr>
      <w:r w:rsidRPr="00120408">
        <w:rPr>
          <w:b/>
          <w:bCs/>
          <w:lang w:val="vi-VN"/>
        </w:rPr>
        <w:t>Tên đơn vị: …………….</w:t>
      </w:r>
    </w:p>
    <w:p w:rsidR="00F967AF" w:rsidRPr="00120408" w:rsidRDefault="00F967AF" w:rsidP="00F967AF">
      <w:pPr>
        <w:shd w:val="clear" w:color="auto" w:fill="FFFFFF"/>
        <w:jc w:val="center"/>
        <w:rPr>
          <w:b/>
          <w:bCs/>
          <w:lang w:val="vi-VN"/>
        </w:rPr>
      </w:pPr>
    </w:p>
    <w:p w:rsidR="00F967AF" w:rsidRPr="00120408" w:rsidRDefault="00F967AF" w:rsidP="00F967AF">
      <w:pPr>
        <w:shd w:val="clear" w:color="auto" w:fill="FFFFFF"/>
        <w:jc w:val="center"/>
        <w:rPr>
          <w:b/>
          <w:bCs/>
          <w:lang w:val="vi-VN"/>
        </w:rPr>
      </w:pPr>
      <w:r w:rsidRPr="00120408">
        <w:rPr>
          <w:b/>
          <w:bCs/>
          <w:lang w:val="vi-VN"/>
        </w:rPr>
        <w:t>DANH MỤC ĐỀ ÁN, NHIỆM VỤ ĐĂNG KÝ KẾ HOẠCH</w:t>
      </w:r>
    </w:p>
    <w:p w:rsidR="00F967AF" w:rsidRPr="00120408" w:rsidRDefault="00F967AF" w:rsidP="00F967AF">
      <w:pPr>
        <w:shd w:val="clear" w:color="auto" w:fill="FFFFFF"/>
        <w:jc w:val="center"/>
        <w:rPr>
          <w:b/>
          <w:bCs/>
          <w:lang w:val="vi-VN"/>
        </w:rPr>
      </w:pPr>
      <w:r w:rsidRPr="00120408">
        <w:rPr>
          <w:b/>
          <w:bCs/>
          <w:lang w:val="vi-VN"/>
        </w:rPr>
        <w:t xml:space="preserve"> KHUYẾN CÔNG QUỐC GIA NĂM .…</w:t>
      </w:r>
    </w:p>
    <w:p w:rsidR="00F967AF" w:rsidRPr="00120408" w:rsidRDefault="00F967AF" w:rsidP="00F967AF">
      <w:pPr>
        <w:shd w:val="clear" w:color="auto" w:fill="FFFFFF"/>
        <w:jc w:val="center"/>
        <w:rPr>
          <w:lang w:val="vi-VN"/>
        </w:rPr>
      </w:pPr>
      <w:r w:rsidRPr="00120408">
        <w:rPr>
          <w:b/>
          <w:bCs/>
          <w:lang w:val="vi-VN"/>
        </w:rPr>
        <w:t>(</w:t>
      </w:r>
      <w:r w:rsidRPr="00120408">
        <w:rPr>
          <w:bCs/>
          <w:i/>
          <w:lang w:val="vi-VN"/>
        </w:rPr>
        <w:t>Áp dụng đối với nhiệm vụ, đề án nhóm và đề án theo đối tượng cụ thể)</w:t>
      </w:r>
    </w:p>
    <w:p w:rsidR="00F967AF" w:rsidRPr="00120408" w:rsidRDefault="00F967AF" w:rsidP="00F967AF">
      <w:pPr>
        <w:shd w:val="clear" w:color="auto" w:fill="FFFFFF"/>
        <w:spacing w:after="120" w:line="234" w:lineRule="atLeast"/>
        <w:jc w:val="right"/>
        <w:rPr>
          <w:lang w:val="vi-VN"/>
        </w:rPr>
      </w:pPr>
    </w:p>
    <w:p w:rsidR="00F967AF" w:rsidRPr="00120408" w:rsidRDefault="00F967AF" w:rsidP="00F967AF">
      <w:pPr>
        <w:shd w:val="clear" w:color="auto" w:fill="FFFFFF"/>
        <w:spacing w:after="120" w:line="234" w:lineRule="atLeast"/>
        <w:ind w:left="720" w:firstLine="720"/>
        <w:jc w:val="right"/>
      </w:pPr>
      <w:r w:rsidRPr="00120408">
        <w:t>Đơn v</w:t>
      </w:r>
      <w:r w:rsidRPr="00120408">
        <w:rPr>
          <w:lang w:val="vi-VN"/>
        </w:rPr>
        <w:t>ị t</w:t>
      </w:r>
      <w:r w:rsidRPr="00120408">
        <w:t>ính: </w:t>
      </w:r>
      <w:r w:rsidRPr="00120408">
        <w:rPr>
          <w:i/>
          <w:iCs/>
        </w:rPr>
        <w:t>Tri</w:t>
      </w:r>
      <w:r w:rsidRPr="00120408">
        <w:rPr>
          <w:i/>
          <w:iCs/>
          <w:lang w:val="vi-VN"/>
        </w:rPr>
        <w:t>ệu đồng</w:t>
      </w:r>
    </w:p>
    <w:tbl>
      <w:tblPr>
        <w:tblW w:w="10935" w:type="dxa"/>
        <w:tblCellSpacing w:w="0" w:type="dxa"/>
        <w:tblInd w:w="-1114" w:type="dxa"/>
        <w:shd w:val="clear" w:color="auto" w:fill="FFFFFF"/>
        <w:tblLayout w:type="fixed"/>
        <w:tblCellMar>
          <w:left w:w="0" w:type="dxa"/>
          <w:right w:w="0" w:type="dxa"/>
        </w:tblCellMar>
        <w:tblLook w:val="04A0" w:firstRow="1" w:lastRow="0" w:firstColumn="1" w:lastColumn="0" w:noHBand="0" w:noVBand="1"/>
      </w:tblPr>
      <w:tblGrid>
        <w:gridCol w:w="567"/>
        <w:gridCol w:w="993"/>
        <w:gridCol w:w="850"/>
        <w:gridCol w:w="851"/>
        <w:gridCol w:w="708"/>
        <w:gridCol w:w="993"/>
        <w:gridCol w:w="992"/>
        <w:gridCol w:w="992"/>
        <w:gridCol w:w="1134"/>
        <w:gridCol w:w="992"/>
        <w:gridCol w:w="972"/>
        <w:gridCol w:w="810"/>
        <w:gridCol w:w="81"/>
      </w:tblGrid>
      <w:tr w:rsidR="00F967AF" w:rsidRPr="00120408" w:rsidTr="00CA3853">
        <w:trPr>
          <w:tblCellSpacing w:w="0" w:type="dxa"/>
        </w:trPr>
        <w:tc>
          <w:tcPr>
            <w:tcW w:w="567"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967AF" w:rsidRPr="00120408" w:rsidRDefault="00F967AF" w:rsidP="00CA3853">
            <w:pPr>
              <w:spacing w:after="120" w:line="234" w:lineRule="atLeast"/>
              <w:jc w:val="center"/>
            </w:pPr>
            <w:r w:rsidRPr="00120408">
              <w:rPr>
                <w:b/>
                <w:bCs/>
              </w:rPr>
              <w:t>STT</w:t>
            </w:r>
          </w:p>
        </w:tc>
        <w:tc>
          <w:tcPr>
            <w:tcW w:w="993" w:type="dxa"/>
            <w:vMerge w:val="restart"/>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pPr>
              <w:spacing w:after="120" w:line="234" w:lineRule="atLeast"/>
              <w:jc w:val="center"/>
            </w:pPr>
            <w:r w:rsidRPr="00120408">
              <w:rPr>
                <w:b/>
                <w:bCs/>
              </w:rPr>
              <w:t>Tên đ</w:t>
            </w:r>
            <w:r w:rsidRPr="00120408">
              <w:rPr>
                <w:b/>
                <w:bCs/>
                <w:lang w:val="vi-VN"/>
              </w:rPr>
              <w:t>ề </w:t>
            </w:r>
            <w:r w:rsidRPr="00120408">
              <w:rPr>
                <w:b/>
                <w:bCs/>
              </w:rPr>
              <w:t>án</w:t>
            </w:r>
          </w:p>
        </w:tc>
        <w:tc>
          <w:tcPr>
            <w:tcW w:w="850" w:type="dxa"/>
            <w:vMerge w:val="restart"/>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pPr>
              <w:spacing w:after="120" w:line="234" w:lineRule="atLeast"/>
              <w:jc w:val="center"/>
            </w:pPr>
            <w:r w:rsidRPr="00120408">
              <w:rPr>
                <w:b/>
                <w:bCs/>
              </w:rPr>
              <w:t>Đơn v</w:t>
            </w:r>
            <w:r w:rsidRPr="00120408">
              <w:rPr>
                <w:b/>
                <w:bCs/>
                <w:lang w:val="vi-VN"/>
              </w:rPr>
              <w:t>ị thực hiện</w:t>
            </w:r>
          </w:p>
        </w:tc>
        <w:tc>
          <w:tcPr>
            <w:tcW w:w="851" w:type="dxa"/>
            <w:vMerge w:val="restart"/>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pPr>
              <w:spacing w:after="120" w:line="234" w:lineRule="atLeast"/>
              <w:jc w:val="center"/>
            </w:pPr>
            <w:r w:rsidRPr="00120408">
              <w:rPr>
                <w:b/>
                <w:bCs/>
              </w:rPr>
              <w:t>M</w:t>
            </w:r>
            <w:r w:rsidRPr="00120408">
              <w:rPr>
                <w:b/>
                <w:bCs/>
                <w:lang w:val="vi-VN"/>
              </w:rPr>
              <w:t>ục ti</w:t>
            </w:r>
            <w:r w:rsidRPr="00120408">
              <w:rPr>
                <w:b/>
                <w:bCs/>
              </w:rPr>
              <w:t>êu và n</w:t>
            </w:r>
            <w:r w:rsidRPr="00120408">
              <w:rPr>
                <w:b/>
                <w:bCs/>
                <w:lang w:val="vi-VN"/>
              </w:rPr>
              <w:t>ội dung ch</w:t>
            </w:r>
            <w:r w:rsidRPr="00120408">
              <w:rPr>
                <w:b/>
                <w:bCs/>
              </w:rPr>
              <w:t>ính</w:t>
            </w:r>
          </w:p>
        </w:tc>
        <w:tc>
          <w:tcPr>
            <w:tcW w:w="708" w:type="dxa"/>
            <w:vMerge w:val="restart"/>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pPr>
              <w:spacing w:after="120" w:line="234" w:lineRule="atLeast"/>
              <w:jc w:val="center"/>
            </w:pPr>
            <w:r w:rsidRPr="00120408">
              <w:rPr>
                <w:b/>
                <w:bCs/>
              </w:rPr>
              <w:t>D</w:t>
            </w:r>
            <w:r w:rsidRPr="00120408">
              <w:rPr>
                <w:b/>
                <w:bCs/>
                <w:lang w:val="vi-VN"/>
              </w:rPr>
              <w:t>ự kiến kết quả đạt được</w:t>
            </w:r>
          </w:p>
        </w:tc>
        <w:tc>
          <w:tcPr>
            <w:tcW w:w="1985" w:type="dxa"/>
            <w:gridSpan w:val="2"/>
            <w:vMerge w:val="restart"/>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pPr>
              <w:spacing w:after="120" w:line="234" w:lineRule="atLeast"/>
              <w:jc w:val="center"/>
            </w:pPr>
            <w:r w:rsidRPr="00120408">
              <w:rPr>
                <w:b/>
                <w:bCs/>
              </w:rPr>
              <w:t>Th</w:t>
            </w:r>
            <w:r w:rsidRPr="00120408">
              <w:rPr>
                <w:b/>
                <w:bCs/>
                <w:lang w:val="vi-VN"/>
              </w:rPr>
              <w:t>ời gian</w:t>
            </w:r>
          </w:p>
        </w:tc>
        <w:tc>
          <w:tcPr>
            <w:tcW w:w="992"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120408" w:rsidRDefault="00F967AF" w:rsidP="00CA3853">
            <w:pPr>
              <w:spacing w:after="120" w:line="234" w:lineRule="atLeast"/>
              <w:jc w:val="center"/>
            </w:pPr>
            <w:r w:rsidRPr="00120408">
              <w:rPr>
                <w:b/>
                <w:bCs/>
              </w:rPr>
              <w:t>T</w:t>
            </w:r>
            <w:r w:rsidRPr="00120408">
              <w:rPr>
                <w:b/>
                <w:bCs/>
                <w:lang w:val="vi-VN"/>
              </w:rPr>
              <w:t>ổng kinh ph</w:t>
            </w:r>
            <w:r w:rsidRPr="00120408">
              <w:rPr>
                <w:b/>
                <w:bCs/>
              </w:rPr>
              <w:t>í th</w:t>
            </w:r>
            <w:r w:rsidRPr="00120408">
              <w:rPr>
                <w:b/>
                <w:bCs/>
                <w:lang w:val="vi-VN"/>
              </w:rPr>
              <w:t>ực hiện</w:t>
            </w:r>
          </w:p>
        </w:tc>
        <w:tc>
          <w:tcPr>
            <w:tcW w:w="3098" w:type="dxa"/>
            <w:gridSpan w:val="3"/>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120408" w:rsidRDefault="00F967AF" w:rsidP="00CA3853">
            <w:pPr>
              <w:spacing w:after="120" w:line="234" w:lineRule="atLeast"/>
              <w:jc w:val="center"/>
            </w:pPr>
            <w:r w:rsidRPr="00120408">
              <w:rPr>
                <w:b/>
                <w:bCs/>
              </w:rPr>
              <w:t>Trong đó</w:t>
            </w:r>
          </w:p>
        </w:tc>
        <w:tc>
          <w:tcPr>
            <w:tcW w:w="810"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120408" w:rsidRDefault="00F967AF" w:rsidP="00CA3853">
            <w:pPr>
              <w:spacing w:after="120" w:line="234" w:lineRule="atLeast"/>
              <w:jc w:val="center"/>
            </w:pPr>
            <w:r w:rsidRPr="00120408">
              <w:rPr>
                <w:b/>
                <w:bCs/>
              </w:rPr>
              <w:t>Ghi    chú</w:t>
            </w:r>
            <w:r w:rsidRPr="00120408">
              <w:rPr>
                <w:vertAlign w:val="superscript"/>
              </w:rPr>
              <w:t>(1)</w:t>
            </w:r>
          </w:p>
        </w:tc>
        <w:tc>
          <w:tcPr>
            <w:tcW w:w="81" w:type="dxa"/>
            <w:shd w:val="clear" w:color="auto" w:fill="FFFFFF"/>
            <w:vAlign w:val="center"/>
            <w:hideMark/>
          </w:tcPr>
          <w:p w:rsidR="00F967AF" w:rsidRPr="00120408" w:rsidRDefault="00F967AF" w:rsidP="00CA3853">
            <w:pPr>
              <w:spacing w:line="234" w:lineRule="atLeast"/>
            </w:pPr>
            <w:r w:rsidRPr="00120408">
              <w:t> </w:t>
            </w:r>
          </w:p>
        </w:tc>
      </w:tr>
      <w:tr w:rsidR="00122C07" w:rsidRPr="00120408" w:rsidTr="00122C07">
        <w:trPr>
          <w:tblCellSpacing w:w="0" w:type="dxa"/>
        </w:trPr>
        <w:tc>
          <w:tcPr>
            <w:tcW w:w="56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967AF" w:rsidRPr="00120408" w:rsidRDefault="00F967AF" w:rsidP="00CA3853"/>
        </w:tc>
        <w:tc>
          <w:tcPr>
            <w:tcW w:w="993"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850"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851"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708"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1985" w:type="dxa"/>
            <w:gridSpan w:val="2"/>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992"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1134"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120408" w:rsidRDefault="00F967AF" w:rsidP="00CA3853">
            <w:pPr>
              <w:spacing w:after="120" w:line="234" w:lineRule="atLeast"/>
              <w:jc w:val="center"/>
            </w:pPr>
            <w:r w:rsidRPr="00120408">
              <w:rPr>
                <w:b/>
                <w:bCs/>
              </w:rPr>
              <w:t>Kinh phí khuy</w:t>
            </w:r>
            <w:r w:rsidRPr="00120408">
              <w:rPr>
                <w:b/>
                <w:bCs/>
                <w:lang w:val="vi-VN"/>
              </w:rPr>
              <w:t>ến c</w:t>
            </w:r>
            <w:r w:rsidRPr="00120408">
              <w:rPr>
                <w:b/>
                <w:bCs/>
              </w:rPr>
              <w:t>ông qu</w:t>
            </w:r>
            <w:r w:rsidRPr="00120408">
              <w:rPr>
                <w:b/>
                <w:bCs/>
                <w:lang w:val="vi-VN"/>
              </w:rPr>
              <w:t>ốc gia</w:t>
            </w:r>
          </w:p>
        </w:tc>
        <w:tc>
          <w:tcPr>
            <w:tcW w:w="992"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120408" w:rsidRDefault="00F967AF" w:rsidP="00CA3853">
            <w:pPr>
              <w:spacing w:after="120" w:line="234" w:lineRule="atLeast"/>
              <w:jc w:val="center"/>
            </w:pPr>
            <w:r w:rsidRPr="00120408">
              <w:rPr>
                <w:b/>
                <w:bCs/>
              </w:rPr>
              <w:t>Kinh phí đóng góp c</w:t>
            </w:r>
            <w:r w:rsidRPr="00120408">
              <w:rPr>
                <w:b/>
                <w:bCs/>
                <w:lang w:val="vi-VN"/>
              </w:rPr>
              <w:t>ủa đơn vị thụ hưởng</w:t>
            </w:r>
          </w:p>
        </w:tc>
        <w:tc>
          <w:tcPr>
            <w:tcW w:w="972"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120408" w:rsidRDefault="00F967AF" w:rsidP="00CA3853">
            <w:pPr>
              <w:spacing w:after="120" w:line="234" w:lineRule="atLeast"/>
              <w:jc w:val="center"/>
            </w:pPr>
            <w:r w:rsidRPr="00120408">
              <w:rPr>
                <w:b/>
                <w:bCs/>
              </w:rPr>
              <w:t>Ngu</w:t>
            </w:r>
            <w:r w:rsidRPr="00120408">
              <w:rPr>
                <w:b/>
                <w:bCs/>
                <w:lang w:val="vi-VN"/>
              </w:rPr>
              <w:t>ồn kh</w:t>
            </w:r>
            <w:r w:rsidRPr="00120408">
              <w:rPr>
                <w:b/>
                <w:bCs/>
              </w:rPr>
              <w:t>ác</w:t>
            </w:r>
            <w:r w:rsidRPr="00120408">
              <w:t> </w:t>
            </w:r>
          </w:p>
        </w:tc>
        <w:tc>
          <w:tcPr>
            <w:tcW w:w="810"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81" w:type="dxa"/>
            <w:shd w:val="clear" w:color="auto" w:fill="FFFFFF"/>
            <w:vAlign w:val="center"/>
            <w:hideMark/>
          </w:tcPr>
          <w:p w:rsidR="00F967AF" w:rsidRPr="00120408" w:rsidRDefault="00F967AF" w:rsidP="00CA3853">
            <w:pPr>
              <w:spacing w:line="234" w:lineRule="atLeast"/>
            </w:pPr>
            <w:r w:rsidRPr="00120408">
              <w:t> </w:t>
            </w:r>
          </w:p>
        </w:tc>
      </w:tr>
      <w:tr w:rsidR="00122C07" w:rsidRPr="00120408" w:rsidTr="00122C07">
        <w:trPr>
          <w:tblCellSpacing w:w="0" w:type="dxa"/>
        </w:trPr>
        <w:tc>
          <w:tcPr>
            <w:tcW w:w="56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967AF" w:rsidRPr="00120408" w:rsidRDefault="00F967AF" w:rsidP="00CA3853"/>
        </w:tc>
        <w:tc>
          <w:tcPr>
            <w:tcW w:w="993"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850"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851"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708"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120408" w:rsidRDefault="00F967AF" w:rsidP="00CA3853">
            <w:pPr>
              <w:spacing w:after="120" w:line="234" w:lineRule="atLeast"/>
              <w:jc w:val="center"/>
            </w:pPr>
            <w:r w:rsidRPr="00120408">
              <w:rPr>
                <w:b/>
                <w:bCs/>
              </w:rPr>
              <w:t>B</w:t>
            </w:r>
            <w:r w:rsidRPr="00120408">
              <w:rPr>
                <w:b/>
                <w:bCs/>
                <w:lang w:val="vi-VN"/>
              </w:rPr>
              <w:t>ắt đầu</w:t>
            </w:r>
          </w:p>
          <w:p w:rsidR="00F967AF" w:rsidRPr="00120408" w:rsidRDefault="00F967AF" w:rsidP="00CA3853">
            <w:pPr>
              <w:spacing w:after="120" w:line="234" w:lineRule="atLeast"/>
              <w:jc w:val="center"/>
            </w:pPr>
            <w:r w:rsidRPr="00120408">
              <w:rPr>
                <w:i/>
                <w:iCs/>
              </w:rPr>
              <w:t>(tháng)</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120408" w:rsidRDefault="00F967AF" w:rsidP="00CA3853">
            <w:pPr>
              <w:spacing w:after="120" w:line="234" w:lineRule="atLeast"/>
              <w:jc w:val="center"/>
            </w:pPr>
            <w:r w:rsidRPr="00120408">
              <w:rPr>
                <w:b/>
                <w:bCs/>
              </w:rPr>
              <w:t>K</w:t>
            </w:r>
            <w:r w:rsidRPr="00120408">
              <w:rPr>
                <w:b/>
                <w:bCs/>
                <w:lang w:val="vi-VN"/>
              </w:rPr>
              <w:t>ết th</w:t>
            </w:r>
            <w:r w:rsidRPr="00120408">
              <w:rPr>
                <w:b/>
                <w:bCs/>
              </w:rPr>
              <w:t>úc</w:t>
            </w:r>
          </w:p>
          <w:p w:rsidR="00F967AF" w:rsidRPr="00120408" w:rsidRDefault="00F967AF" w:rsidP="00CA3853">
            <w:pPr>
              <w:spacing w:after="120" w:line="234" w:lineRule="atLeast"/>
              <w:jc w:val="center"/>
            </w:pPr>
            <w:r w:rsidRPr="00120408">
              <w:rPr>
                <w:i/>
                <w:iCs/>
              </w:rPr>
              <w:t>(tháng)</w:t>
            </w:r>
          </w:p>
        </w:tc>
        <w:tc>
          <w:tcPr>
            <w:tcW w:w="992"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1134" w:type="dxa"/>
            <w:vMerge/>
            <w:tcBorders>
              <w:top w:val="nil"/>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992" w:type="dxa"/>
            <w:vMerge/>
            <w:tcBorders>
              <w:top w:val="nil"/>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972" w:type="dxa"/>
            <w:vMerge/>
            <w:tcBorders>
              <w:top w:val="nil"/>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810" w:type="dxa"/>
            <w:vMerge/>
            <w:tcBorders>
              <w:top w:val="single" w:sz="8" w:space="0" w:color="000000"/>
              <w:left w:val="nil"/>
              <w:bottom w:val="single" w:sz="8" w:space="0" w:color="000000"/>
              <w:right w:val="single" w:sz="8" w:space="0" w:color="000000"/>
            </w:tcBorders>
            <w:shd w:val="clear" w:color="auto" w:fill="FFFFFF"/>
            <w:vAlign w:val="center"/>
            <w:hideMark/>
          </w:tcPr>
          <w:p w:rsidR="00F967AF" w:rsidRPr="00120408" w:rsidRDefault="00F967AF" w:rsidP="00CA3853"/>
        </w:tc>
        <w:tc>
          <w:tcPr>
            <w:tcW w:w="81" w:type="dxa"/>
            <w:shd w:val="clear" w:color="auto" w:fill="FFFFFF"/>
            <w:vAlign w:val="center"/>
            <w:hideMark/>
          </w:tcPr>
          <w:p w:rsidR="00F967AF" w:rsidRPr="00120408" w:rsidRDefault="00F967AF" w:rsidP="00CA3853">
            <w:pPr>
              <w:spacing w:line="234" w:lineRule="atLeast"/>
            </w:pPr>
            <w:r w:rsidRPr="00120408">
              <w:t> </w:t>
            </w:r>
          </w:p>
        </w:tc>
      </w:tr>
      <w:tr w:rsidR="00122C07" w:rsidRPr="00120408" w:rsidTr="00122C07">
        <w:trPr>
          <w:tblCellSpacing w:w="0" w:type="dxa"/>
        </w:trPr>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70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7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 w:type="dxa"/>
            <w:shd w:val="clear" w:color="auto" w:fill="FFFFFF"/>
            <w:vAlign w:val="center"/>
            <w:hideMark/>
          </w:tcPr>
          <w:p w:rsidR="00F967AF" w:rsidRPr="00120408" w:rsidRDefault="00F967AF" w:rsidP="00CA3853">
            <w:pPr>
              <w:spacing w:line="234" w:lineRule="atLeast"/>
            </w:pPr>
            <w:r w:rsidRPr="00120408">
              <w:t> </w:t>
            </w:r>
          </w:p>
        </w:tc>
      </w:tr>
      <w:tr w:rsidR="00122C07" w:rsidRPr="00120408" w:rsidTr="00122C07">
        <w:trPr>
          <w:tblCellSpacing w:w="0" w:type="dxa"/>
        </w:trPr>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70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7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 w:type="dxa"/>
            <w:shd w:val="clear" w:color="auto" w:fill="FFFFFF"/>
            <w:vAlign w:val="center"/>
            <w:hideMark/>
          </w:tcPr>
          <w:p w:rsidR="00F967AF" w:rsidRPr="00120408" w:rsidRDefault="00F967AF" w:rsidP="00CA3853">
            <w:pPr>
              <w:spacing w:line="234" w:lineRule="atLeast"/>
            </w:pPr>
            <w:r w:rsidRPr="00120408">
              <w:t> </w:t>
            </w:r>
          </w:p>
        </w:tc>
      </w:tr>
      <w:tr w:rsidR="00122C07" w:rsidRPr="00120408" w:rsidTr="00122C07">
        <w:trPr>
          <w:tblCellSpacing w:w="0" w:type="dxa"/>
        </w:trPr>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70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7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 w:type="dxa"/>
            <w:shd w:val="clear" w:color="auto" w:fill="FFFFFF"/>
            <w:vAlign w:val="center"/>
            <w:hideMark/>
          </w:tcPr>
          <w:p w:rsidR="00F967AF" w:rsidRPr="00120408" w:rsidRDefault="00F967AF" w:rsidP="00CA3853">
            <w:pPr>
              <w:spacing w:line="234" w:lineRule="atLeast"/>
            </w:pPr>
            <w:r w:rsidRPr="00120408">
              <w:t> </w:t>
            </w:r>
          </w:p>
        </w:tc>
      </w:tr>
      <w:tr w:rsidR="00122C07" w:rsidRPr="00120408" w:rsidTr="00122C07">
        <w:trPr>
          <w:tblCellSpacing w:w="0" w:type="dxa"/>
        </w:trPr>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70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7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 w:type="dxa"/>
            <w:shd w:val="clear" w:color="auto" w:fill="FFFFFF"/>
            <w:vAlign w:val="center"/>
            <w:hideMark/>
          </w:tcPr>
          <w:p w:rsidR="00F967AF" w:rsidRPr="00120408" w:rsidRDefault="00F967AF" w:rsidP="00CA3853">
            <w:pPr>
              <w:spacing w:line="234" w:lineRule="atLeast"/>
            </w:pPr>
            <w:r w:rsidRPr="00120408">
              <w:t> </w:t>
            </w:r>
          </w:p>
        </w:tc>
      </w:tr>
      <w:tr w:rsidR="00122C07" w:rsidRPr="00120408" w:rsidTr="00122C07">
        <w:trPr>
          <w:tblCellSpacing w:w="0" w:type="dxa"/>
        </w:trPr>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70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7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 w:type="dxa"/>
            <w:shd w:val="clear" w:color="auto" w:fill="FFFFFF"/>
            <w:vAlign w:val="center"/>
            <w:hideMark/>
          </w:tcPr>
          <w:p w:rsidR="00F967AF" w:rsidRPr="00120408" w:rsidRDefault="00F967AF" w:rsidP="00CA3853">
            <w:pPr>
              <w:spacing w:line="234" w:lineRule="atLeast"/>
            </w:pPr>
            <w:r w:rsidRPr="00120408">
              <w:t> </w:t>
            </w:r>
          </w:p>
        </w:tc>
      </w:tr>
      <w:tr w:rsidR="00122C07" w:rsidRPr="00120408" w:rsidTr="00122C07">
        <w:trPr>
          <w:tblCellSpacing w:w="0" w:type="dxa"/>
        </w:trPr>
        <w:tc>
          <w:tcPr>
            <w:tcW w:w="56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rPr>
                <w:b/>
                <w:bCs/>
              </w:rPr>
              <w:t>C</w:t>
            </w:r>
            <w:r w:rsidRPr="00120408">
              <w:rPr>
                <w:b/>
                <w:bCs/>
                <w:lang w:val="vi-VN"/>
              </w:rPr>
              <w:t>ộng</w:t>
            </w:r>
          </w:p>
        </w:tc>
        <w:tc>
          <w:tcPr>
            <w:tcW w:w="8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5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70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97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t> </w:t>
            </w:r>
          </w:p>
        </w:tc>
        <w:tc>
          <w:tcPr>
            <w:tcW w:w="81" w:type="dxa"/>
            <w:shd w:val="clear" w:color="auto" w:fill="FFFFFF"/>
            <w:vAlign w:val="center"/>
            <w:hideMark/>
          </w:tcPr>
          <w:p w:rsidR="00F967AF" w:rsidRPr="00120408" w:rsidRDefault="00F967AF" w:rsidP="00CA3853">
            <w:pPr>
              <w:spacing w:line="234" w:lineRule="atLeast"/>
            </w:pPr>
            <w:r w:rsidRPr="00120408">
              <w:t> </w:t>
            </w:r>
          </w:p>
        </w:tc>
      </w:tr>
    </w:tbl>
    <w:p w:rsidR="00F967AF" w:rsidRPr="00120408" w:rsidRDefault="00F967AF" w:rsidP="00F967AF">
      <w:pPr>
        <w:shd w:val="clear" w:color="auto" w:fill="FFFFFF"/>
        <w:spacing w:after="120" w:line="234" w:lineRule="atLeast"/>
      </w:pPr>
      <w:r w:rsidRPr="00120408">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68"/>
        <w:gridCol w:w="4788"/>
      </w:tblGrid>
      <w:tr w:rsidR="00F967AF" w:rsidRPr="00120408" w:rsidTr="00CA3853">
        <w:trPr>
          <w:tblCellSpacing w:w="0" w:type="dxa"/>
        </w:trPr>
        <w:tc>
          <w:tcPr>
            <w:tcW w:w="4068" w:type="dxa"/>
            <w:shd w:val="clear" w:color="auto" w:fill="FFFFFF"/>
            <w:tcMar>
              <w:top w:w="0" w:type="dxa"/>
              <w:left w:w="108" w:type="dxa"/>
              <w:bottom w:w="0" w:type="dxa"/>
              <w:right w:w="108" w:type="dxa"/>
            </w:tcMar>
            <w:hideMark/>
          </w:tcPr>
          <w:p w:rsidR="00F967AF" w:rsidRPr="00120408" w:rsidRDefault="00F967AF" w:rsidP="00CA3853">
            <w:pPr>
              <w:spacing w:after="120" w:line="234" w:lineRule="atLeast"/>
            </w:pPr>
            <w:r w:rsidRPr="00120408">
              <w:rPr>
                <w:b/>
                <w:bCs/>
              </w:rPr>
              <w:t> </w:t>
            </w:r>
          </w:p>
        </w:tc>
        <w:tc>
          <w:tcPr>
            <w:tcW w:w="4788" w:type="dxa"/>
            <w:shd w:val="clear" w:color="auto" w:fill="FFFFFF"/>
            <w:tcMar>
              <w:top w:w="0" w:type="dxa"/>
              <w:left w:w="108" w:type="dxa"/>
              <w:bottom w:w="0" w:type="dxa"/>
              <w:right w:w="108" w:type="dxa"/>
            </w:tcMar>
            <w:hideMark/>
          </w:tcPr>
          <w:p w:rsidR="00F967AF" w:rsidRPr="00120408" w:rsidRDefault="00F967AF" w:rsidP="00CA3853">
            <w:pPr>
              <w:spacing w:after="120" w:line="234" w:lineRule="atLeast"/>
              <w:jc w:val="center"/>
            </w:pPr>
            <w:r w:rsidRPr="00120408">
              <w:rPr>
                <w:i/>
                <w:iCs/>
              </w:rPr>
              <w:t>…, ngày… tháng…năm …</w:t>
            </w:r>
            <w:r w:rsidRPr="00120408">
              <w:rPr>
                <w:i/>
                <w:iCs/>
              </w:rPr>
              <w:br/>
            </w:r>
            <w:r w:rsidRPr="00120408">
              <w:rPr>
                <w:b/>
                <w:bCs/>
              </w:rPr>
              <w:t>Th</w:t>
            </w:r>
            <w:r w:rsidRPr="00120408">
              <w:rPr>
                <w:b/>
                <w:bCs/>
                <w:lang w:val="vi-VN"/>
              </w:rPr>
              <w:t>ủ trưởng</w:t>
            </w:r>
            <w:r w:rsidRPr="00120408">
              <w:rPr>
                <w:b/>
                <w:bCs/>
                <w:vertAlign w:val="superscript"/>
                <w:lang w:val="vi-VN"/>
              </w:rPr>
              <w:t>(2)</w:t>
            </w:r>
            <w:r w:rsidRPr="00120408">
              <w:rPr>
                <w:vertAlign w:val="superscript"/>
                <w:lang w:val="vi-VN"/>
              </w:rPr>
              <w:br/>
            </w:r>
            <w:r w:rsidRPr="00120408">
              <w:rPr>
                <w:i/>
                <w:iCs/>
              </w:rPr>
              <w:t>(Ký tên, đóng d</w:t>
            </w:r>
            <w:r w:rsidRPr="00120408">
              <w:rPr>
                <w:i/>
                <w:iCs/>
                <w:lang w:val="vi-VN"/>
              </w:rPr>
              <w:t>ấu)</w:t>
            </w:r>
          </w:p>
        </w:tc>
      </w:tr>
    </w:tbl>
    <w:p w:rsidR="00F967AF" w:rsidRPr="00120408" w:rsidRDefault="00F967AF" w:rsidP="00F967AF">
      <w:pPr>
        <w:shd w:val="clear" w:color="auto" w:fill="FFFFFF"/>
        <w:spacing w:after="120" w:line="234" w:lineRule="atLeast"/>
        <w:rPr>
          <w:sz w:val="22"/>
          <w:szCs w:val="22"/>
        </w:rPr>
      </w:pPr>
      <w:r w:rsidRPr="00120408">
        <w:rPr>
          <w:sz w:val="22"/>
          <w:szCs w:val="22"/>
        </w:rPr>
        <w:t> </w:t>
      </w:r>
    </w:p>
    <w:p w:rsidR="00F967AF" w:rsidRPr="00120408" w:rsidRDefault="00F967AF" w:rsidP="00F967AF">
      <w:pPr>
        <w:shd w:val="clear" w:color="auto" w:fill="FFFFFF"/>
        <w:spacing w:after="120" w:line="234" w:lineRule="atLeast"/>
        <w:rPr>
          <w:sz w:val="22"/>
          <w:szCs w:val="22"/>
        </w:rPr>
      </w:pPr>
    </w:p>
    <w:p w:rsidR="00F967AF" w:rsidRPr="00120408" w:rsidRDefault="00F967AF" w:rsidP="00F967AF">
      <w:pPr>
        <w:shd w:val="clear" w:color="auto" w:fill="FFFFFF"/>
        <w:spacing w:after="120" w:line="234" w:lineRule="atLeast"/>
        <w:rPr>
          <w:sz w:val="22"/>
          <w:szCs w:val="22"/>
        </w:rPr>
      </w:pPr>
    </w:p>
    <w:p w:rsidR="00F967AF" w:rsidRPr="00120408" w:rsidRDefault="00F967AF" w:rsidP="00F967AF">
      <w:pPr>
        <w:shd w:val="clear" w:color="auto" w:fill="FFFFFF"/>
        <w:spacing w:after="120" w:line="234" w:lineRule="atLeast"/>
        <w:rPr>
          <w:sz w:val="22"/>
          <w:szCs w:val="22"/>
        </w:rPr>
      </w:pPr>
      <w:r w:rsidRPr="00120408">
        <w:rPr>
          <w:sz w:val="22"/>
          <w:szCs w:val="22"/>
        </w:rPr>
        <w:t>_________________________</w:t>
      </w:r>
    </w:p>
    <w:p w:rsidR="00F967AF" w:rsidRPr="00CA3853" w:rsidRDefault="00F967AF" w:rsidP="00CA3853">
      <w:pPr>
        <w:shd w:val="clear" w:color="auto" w:fill="FFFFFF"/>
        <w:spacing w:after="120" w:line="234" w:lineRule="atLeast"/>
        <w:jc w:val="both"/>
        <w:rPr>
          <w:sz w:val="20"/>
          <w:szCs w:val="20"/>
        </w:rPr>
      </w:pPr>
      <w:r w:rsidRPr="00CA3853">
        <w:rPr>
          <w:sz w:val="20"/>
          <w:szCs w:val="20"/>
        </w:rPr>
        <w:t> </w:t>
      </w:r>
      <w:r w:rsidRPr="00CA3853">
        <w:rPr>
          <w:sz w:val="20"/>
          <w:szCs w:val="20"/>
          <w:vertAlign w:val="superscript"/>
        </w:rPr>
        <w:t>(1)</w:t>
      </w:r>
      <w:r w:rsidRPr="00CA3853">
        <w:rPr>
          <w:sz w:val="20"/>
          <w:szCs w:val="20"/>
        </w:rPr>
        <w:t> Ghi rõ ngu</w:t>
      </w:r>
      <w:r w:rsidRPr="00CA3853">
        <w:rPr>
          <w:sz w:val="20"/>
          <w:szCs w:val="20"/>
          <w:lang w:val="vi-VN"/>
        </w:rPr>
        <w:t>ồn kinh ph</w:t>
      </w:r>
      <w:r w:rsidRPr="00CA3853">
        <w:rPr>
          <w:sz w:val="20"/>
          <w:szCs w:val="20"/>
        </w:rPr>
        <w:t>í t</w:t>
      </w:r>
      <w:r w:rsidRPr="00CA3853">
        <w:rPr>
          <w:sz w:val="20"/>
          <w:szCs w:val="20"/>
          <w:lang w:val="vi-VN"/>
        </w:rPr>
        <w:t>ại cột nguồn kh</w:t>
      </w:r>
      <w:r w:rsidRPr="00CA3853">
        <w:rPr>
          <w:sz w:val="20"/>
          <w:szCs w:val="20"/>
        </w:rPr>
        <w:t>ác vào c</w:t>
      </w:r>
      <w:r w:rsidRPr="00CA3853">
        <w:rPr>
          <w:sz w:val="20"/>
          <w:szCs w:val="20"/>
          <w:lang w:val="vi-VN"/>
        </w:rPr>
        <w:t>ột ghi ch</w:t>
      </w:r>
      <w:r w:rsidRPr="00CA3853">
        <w:rPr>
          <w:sz w:val="20"/>
          <w:szCs w:val="20"/>
        </w:rPr>
        <w:t>ú.</w:t>
      </w:r>
    </w:p>
    <w:p w:rsidR="00F967AF" w:rsidRPr="00CA3853" w:rsidRDefault="00F967AF" w:rsidP="00CA3853">
      <w:pPr>
        <w:shd w:val="clear" w:color="auto" w:fill="FFFFFF"/>
        <w:spacing w:after="120" w:line="234" w:lineRule="atLeast"/>
        <w:jc w:val="both"/>
        <w:rPr>
          <w:sz w:val="20"/>
          <w:szCs w:val="20"/>
        </w:rPr>
      </w:pPr>
      <w:r w:rsidRPr="00CA3853">
        <w:rPr>
          <w:sz w:val="20"/>
          <w:szCs w:val="20"/>
        </w:rPr>
        <w:t> </w:t>
      </w:r>
      <w:r w:rsidRPr="00CA3853">
        <w:rPr>
          <w:sz w:val="20"/>
          <w:szCs w:val="20"/>
          <w:vertAlign w:val="superscript"/>
        </w:rPr>
        <w:t>(2)</w:t>
      </w:r>
      <w:r w:rsidRPr="00CA3853">
        <w:rPr>
          <w:sz w:val="20"/>
          <w:szCs w:val="20"/>
        </w:rPr>
        <w:t xml:space="preserve"> Th</w:t>
      </w:r>
      <w:r w:rsidRPr="00CA3853">
        <w:rPr>
          <w:sz w:val="20"/>
          <w:szCs w:val="20"/>
          <w:lang w:val="vi-VN"/>
        </w:rPr>
        <w:t>ủ trưởng đơn vị l</w:t>
      </w:r>
      <w:r w:rsidRPr="00CA3853">
        <w:rPr>
          <w:sz w:val="20"/>
          <w:szCs w:val="20"/>
        </w:rPr>
        <w:t>à Giám đ</w:t>
      </w:r>
      <w:r w:rsidRPr="00CA3853">
        <w:rPr>
          <w:sz w:val="20"/>
          <w:szCs w:val="20"/>
          <w:lang w:val="vi-VN"/>
        </w:rPr>
        <w:t>ốc Sở C</w:t>
      </w:r>
      <w:r w:rsidRPr="00CA3853">
        <w:rPr>
          <w:sz w:val="20"/>
          <w:szCs w:val="20"/>
        </w:rPr>
        <w:t>ông Thương ký đ</w:t>
      </w:r>
      <w:r w:rsidRPr="00CA3853">
        <w:rPr>
          <w:sz w:val="20"/>
          <w:szCs w:val="20"/>
          <w:lang w:val="vi-VN"/>
        </w:rPr>
        <w:t>ối với đề </w:t>
      </w:r>
      <w:r w:rsidRPr="00CA3853">
        <w:rPr>
          <w:sz w:val="20"/>
          <w:szCs w:val="20"/>
        </w:rPr>
        <w:t>án do S</w:t>
      </w:r>
      <w:r w:rsidRPr="00CA3853">
        <w:rPr>
          <w:sz w:val="20"/>
          <w:szCs w:val="20"/>
          <w:lang w:val="vi-VN"/>
        </w:rPr>
        <w:t>ở C</w:t>
      </w:r>
      <w:r w:rsidRPr="00CA3853">
        <w:rPr>
          <w:sz w:val="20"/>
          <w:szCs w:val="20"/>
        </w:rPr>
        <w:t>ông Thương đăng ký; Giám đ</w:t>
      </w:r>
      <w:r w:rsidRPr="00CA3853">
        <w:rPr>
          <w:sz w:val="20"/>
          <w:szCs w:val="20"/>
          <w:lang w:val="vi-VN"/>
        </w:rPr>
        <w:t>ốc Trung t</w:t>
      </w:r>
      <w:r w:rsidRPr="00CA3853">
        <w:rPr>
          <w:sz w:val="20"/>
          <w:szCs w:val="20"/>
        </w:rPr>
        <w:t>âm Khuy</w:t>
      </w:r>
      <w:r w:rsidRPr="00CA3853">
        <w:rPr>
          <w:sz w:val="20"/>
          <w:szCs w:val="20"/>
          <w:lang w:val="vi-VN"/>
        </w:rPr>
        <w:t>ến c</w:t>
      </w:r>
      <w:r w:rsidRPr="00CA3853">
        <w:rPr>
          <w:sz w:val="20"/>
          <w:szCs w:val="20"/>
        </w:rPr>
        <w:t>ông quốc gia ở các</w:t>
      </w:r>
      <w:r w:rsidRPr="00CA3853">
        <w:rPr>
          <w:sz w:val="20"/>
          <w:szCs w:val="20"/>
          <w:lang w:val="vi-VN"/>
        </w:rPr>
        <w:t xml:space="preserve"> v</w:t>
      </w:r>
      <w:r w:rsidRPr="00CA3853">
        <w:rPr>
          <w:sz w:val="20"/>
          <w:szCs w:val="20"/>
        </w:rPr>
        <w:t>ùng ký đ</w:t>
      </w:r>
      <w:r w:rsidRPr="00CA3853">
        <w:rPr>
          <w:sz w:val="20"/>
          <w:szCs w:val="20"/>
          <w:lang w:val="vi-VN"/>
        </w:rPr>
        <w:t>ối với đề </w:t>
      </w:r>
      <w:r w:rsidRPr="00CA3853">
        <w:rPr>
          <w:sz w:val="20"/>
          <w:szCs w:val="20"/>
        </w:rPr>
        <w:t>án do Trung tâm Khuy</w:t>
      </w:r>
      <w:r w:rsidRPr="00CA3853">
        <w:rPr>
          <w:sz w:val="20"/>
          <w:szCs w:val="20"/>
          <w:lang w:val="vi-VN"/>
        </w:rPr>
        <w:t>ến c</w:t>
      </w:r>
      <w:r w:rsidRPr="00CA3853">
        <w:rPr>
          <w:sz w:val="20"/>
          <w:szCs w:val="20"/>
        </w:rPr>
        <w:t xml:space="preserve">ông quốc gia ở các </w:t>
      </w:r>
      <w:r w:rsidRPr="00CA3853">
        <w:rPr>
          <w:sz w:val="20"/>
          <w:szCs w:val="20"/>
          <w:lang w:val="vi-VN"/>
        </w:rPr>
        <w:t>v</w:t>
      </w:r>
      <w:r w:rsidRPr="00CA3853">
        <w:rPr>
          <w:sz w:val="20"/>
          <w:szCs w:val="20"/>
        </w:rPr>
        <w:t>ùng đăng ký; Th</w:t>
      </w:r>
      <w:r w:rsidRPr="00CA3853">
        <w:rPr>
          <w:sz w:val="20"/>
          <w:szCs w:val="20"/>
          <w:lang w:val="vi-VN"/>
        </w:rPr>
        <w:t>ủ trưởng của c</w:t>
      </w:r>
      <w:r w:rsidRPr="00CA3853">
        <w:rPr>
          <w:sz w:val="20"/>
          <w:szCs w:val="20"/>
        </w:rPr>
        <w:t>ác t</w:t>
      </w:r>
      <w:r w:rsidRPr="00CA3853">
        <w:rPr>
          <w:sz w:val="20"/>
          <w:szCs w:val="20"/>
          <w:lang w:val="vi-VN"/>
        </w:rPr>
        <w:t>ổ chức dịch vụ khuyến c</w:t>
      </w:r>
      <w:r w:rsidRPr="00CA3853">
        <w:rPr>
          <w:sz w:val="20"/>
          <w:szCs w:val="20"/>
        </w:rPr>
        <w:t>ông khác ký đối với các đề án do tổ chức dịch vụ khuyến công đăng ký.</w:t>
      </w:r>
    </w:p>
    <w:p w:rsidR="00F967AF" w:rsidRPr="00B3119D" w:rsidRDefault="00F967AF" w:rsidP="00F967AF">
      <w:pPr>
        <w:shd w:val="clear" w:color="auto" w:fill="FFFFFF"/>
        <w:spacing w:after="120" w:line="234" w:lineRule="atLeast"/>
        <w:rPr>
          <w:sz w:val="22"/>
          <w:szCs w:val="22"/>
        </w:rPr>
      </w:pPr>
    </w:p>
    <w:p w:rsidR="00DA7CB3" w:rsidRDefault="00DA7CB3" w:rsidP="00F967AF">
      <w:pPr>
        <w:spacing w:before="60" w:after="60"/>
        <w:rPr>
          <w:b/>
          <w:bCs/>
          <w:sz w:val="28"/>
          <w:szCs w:val="28"/>
          <w:u w:val="single"/>
          <w:lang w:val="vi-VN"/>
        </w:rPr>
        <w:sectPr w:rsidR="00DA7CB3" w:rsidSect="00962967">
          <w:footerReference w:type="default" r:id="rId9"/>
          <w:footerReference w:type="first" r:id="rId10"/>
          <w:pgSz w:w="11907" w:h="16840" w:code="9"/>
          <w:pgMar w:top="1134" w:right="1134" w:bottom="1134" w:left="1701" w:header="720" w:footer="720" w:gutter="0"/>
          <w:cols w:space="720"/>
          <w:titlePg/>
          <w:docGrid w:linePitch="381"/>
        </w:sectPr>
      </w:pPr>
    </w:p>
    <w:p w:rsidR="00F967AF" w:rsidRPr="00B3119D" w:rsidRDefault="00F967AF" w:rsidP="00F967AF">
      <w:pPr>
        <w:spacing w:before="60" w:after="60"/>
        <w:rPr>
          <w:sz w:val="28"/>
          <w:szCs w:val="28"/>
          <w:u w:val="single"/>
          <w:lang w:val="vi-VN"/>
        </w:rPr>
      </w:pPr>
      <w:r w:rsidRPr="00B3119D">
        <w:rPr>
          <w:b/>
          <w:bCs/>
          <w:sz w:val="28"/>
          <w:szCs w:val="28"/>
          <w:u w:val="single"/>
          <w:lang w:val="vi-VN"/>
        </w:rPr>
        <w:lastRenderedPageBreak/>
        <w:t>Mẫu số 4a</w:t>
      </w:r>
    </w:p>
    <w:p w:rsidR="00F967AF" w:rsidRPr="00B3119D" w:rsidRDefault="00F967AF" w:rsidP="00F967AF">
      <w:pPr>
        <w:jc w:val="center"/>
        <w:rPr>
          <w:szCs w:val="26"/>
          <w:lang w:val="vi-VN"/>
        </w:rPr>
      </w:pPr>
    </w:p>
    <w:p w:rsidR="00F967AF" w:rsidRPr="00B3119D" w:rsidRDefault="00F967AF" w:rsidP="00F967AF">
      <w:pPr>
        <w:spacing w:before="120" w:after="280" w:afterAutospacing="1"/>
        <w:ind w:firstLine="720"/>
        <w:rPr>
          <w:sz w:val="22"/>
          <w:szCs w:val="26"/>
          <w:lang w:val="vi-VN"/>
        </w:rPr>
      </w:pPr>
      <w:r w:rsidRPr="00B3119D">
        <w:rPr>
          <w:b/>
          <w:bCs/>
          <w:sz w:val="22"/>
          <w:szCs w:val="26"/>
          <w:lang w:val="vi-VN"/>
        </w:rPr>
        <w:t>Tên đơn vị:……….                                   CỘNG HÒA XÃ HỘI CHỦ NGHĨA VIỆT NAM</w:t>
      </w:r>
      <w:r w:rsidRPr="00B3119D">
        <w:rPr>
          <w:b/>
          <w:bCs/>
          <w:sz w:val="22"/>
          <w:szCs w:val="26"/>
          <w:lang w:val="vi-VN"/>
        </w:rPr>
        <w:br/>
        <w:t xml:space="preserve">                                                                                                   Độc lập -Tự do - Hạnh phúc</w:t>
      </w:r>
      <w:r w:rsidRPr="00B3119D">
        <w:rPr>
          <w:b/>
          <w:bCs/>
          <w:sz w:val="22"/>
          <w:szCs w:val="26"/>
          <w:lang w:val="vi-VN"/>
        </w:rPr>
        <w:br/>
        <w:t xml:space="preserve">                                                                                                   -----------------------------------</w:t>
      </w:r>
    </w:p>
    <w:p w:rsidR="00F967AF" w:rsidRPr="00B3119D" w:rsidRDefault="00F967AF" w:rsidP="00F967AF">
      <w:pPr>
        <w:spacing w:before="120" w:after="100" w:afterAutospacing="1"/>
        <w:ind w:left="4320" w:firstLine="720"/>
        <w:jc w:val="center"/>
        <w:rPr>
          <w:sz w:val="22"/>
          <w:szCs w:val="26"/>
          <w:lang w:val="vi-VN"/>
        </w:rPr>
      </w:pPr>
      <w:r w:rsidRPr="00B3119D">
        <w:rPr>
          <w:i/>
          <w:iCs/>
          <w:sz w:val="22"/>
          <w:szCs w:val="26"/>
          <w:lang w:val="vi-VN"/>
        </w:rPr>
        <w:t>........, ngày.....tháng......năm .....</w:t>
      </w:r>
    </w:p>
    <w:p w:rsidR="00F967AF" w:rsidRPr="00B3119D" w:rsidRDefault="00F967AF" w:rsidP="00F967AF">
      <w:pPr>
        <w:ind w:firstLine="720"/>
        <w:jc w:val="center"/>
        <w:rPr>
          <w:b/>
          <w:sz w:val="22"/>
          <w:szCs w:val="22"/>
          <w:lang w:val="vi-VN"/>
        </w:rPr>
      </w:pPr>
      <w:r w:rsidRPr="00B3119D">
        <w:rPr>
          <w:b/>
          <w:bCs/>
          <w:sz w:val="22"/>
          <w:szCs w:val="22"/>
          <w:lang w:val="vi-VN"/>
        </w:rPr>
        <w:t>PHIẾU THẨM ĐỊNH ĐỀ ÁN KHUYẾN CÔNG QUỐC GIA CẤP CƠ SỞ</w:t>
      </w:r>
    </w:p>
    <w:p w:rsidR="00F967AF" w:rsidRPr="00B3119D" w:rsidRDefault="00F967AF" w:rsidP="00F967AF">
      <w:pPr>
        <w:ind w:firstLine="720"/>
        <w:jc w:val="center"/>
        <w:rPr>
          <w:i/>
          <w:sz w:val="22"/>
          <w:szCs w:val="22"/>
          <w:lang w:val="vi-VN"/>
        </w:rPr>
      </w:pPr>
      <w:r w:rsidRPr="00B3119D">
        <w:rPr>
          <w:i/>
          <w:sz w:val="22"/>
          <w:szCs w:val="22"/>
          <w:lang w:val="vi-VN"/>
        </w:rPr>
        <w:t xml:space="preserve">(Áp dụng chung cho đề án </w:t>
      </w:r>
      <w:r w:rsidRPr="00B3119D">
        <w:rPr>
          <w:bCs/>
          <w:i/>
          <w:sz w:val="22"/>
          <w:szCs w:val="22"/>
          <w:lang w:val="vi-VN"/>
        </w:rPr>
        <w:t xml:space="preserve">nhóm </w:t>
      </w:r>
      <w:r w:rsidRPr="00B3119D">
        <w:rPr>
          <w:i/>
          <w:sz w:val="22"/>
          <w:szCs w:val="22"/>
          <w:lang w:val="vi-VN"/>
        </w:rPr>
        <w:t>và đề án điểm (thẩm định cả giai đoạn))</w:t>
      </w:r>
    </w:p>
    <w:p w:rsidR="00F967AF" w:rsidRPr="00B3119D" w:rsidRDefault="00F967AF" w:rsidP="00F967AF">
      <w:pPr>
        <w:spacing w:before="120" w:after="120"/>
        <w:ind w:firstLine="720"/>
        <w:jc w:val="both"/>
        <w:rPr>
          <w:b/>
          <w:sz w:val="22"/>
          <w:szCs w:val="22"/>
          <w:lang w:val="vi-VN"/>
        </w:rPr>
      </w:pPr>
      <w:r w:rsidRPr="00B3119D">
        <w:rPr>
          <w:b/>
          <w:sz w:val="22"/>
          <w:szCs w:val="22"/>
          <w:lang w:val="vi-VN"/>
        </w:rPr>
        <w:t>Tên đề án:........................................................................................................</w:t>
      </w:r>
    </w:p>
    <w:p w:rsidR="00F967AF" w:rsidRPr="00B3119D" w:rsidRDefault="00F967AF" w:rsidP="00F967AF">
      <w:pPr>
        <w:spacing w:before="120" w:after="120"/>
        <w:ind w:firstLine="720"/>
        <w:jc w:val="both"/>
        <w:rPr>
          <w:b/>
          <w:sz w:val="22"/>
          <w:szCs w:val="22"/>
          <w:lang w:val="vi-VN"/>
        </w:rPr>
      </w:pPr>
      <w:r w:rsidRPr="00B3119D">
        <w:rPr>
          <w:b/>
          <w:sz w:val="22"/>
          <w:szCs w:val="22"/>
          <w:lang w:val="vi-VN"/>
        </w:rPr>
        <w:t>Đơn vị thực hiện: ............................................................................................</w:t>
      </w:r>
    </w:p>
    <w:p w:rsidR="00F967AF" w:rsidRPr="00B3119D" w:rsidRDefault="00F967AF" w:rsidP="00F967AF">
      <w:pPr>
        <w:shd w:val="clear" w:color="auto" w:fill="FFFFFF"/>
        <w:spacing w:line="234" w:lineRule="atLeast"/>
        <w:ind w:firstLine="720"/>
        <w:rPr>
          <w:i/>
          <w:iCs/>
          <w:sz w:val="22"/>
          <w:szCs w:val="22"/>
          <w:lang w:val="vi-VN"/>
        </w:rPr>
      </w:pPr>
    </w:p>
    <w:p w:rsidR="00F967AF" w:rsidRPr="00B3119D" w:rsidRDefault="00F967AF" w:rsidP="00F967AF">
      <w:pPr>
        <w:shd w:val="clear" w:color="auto" w:fill="FFFFFF"/>
        <w:spacing w:before="60" w:after="60"/>
        <w:ind w:firstLine="720"/>
        <w:jc w:val="both"/>
        <w:rPr>
          <w:spacing w:val="-4"/>
          <w:sz w:val="22"/>
          <w:szCs w:val="22"/>
          <w:lang w:val="vi-VN"/>
        </w:rPr>
      </w:pPr>
      <w:r w:rsidRPr="00B3119D">
        <w:rPr>
          <w:i/>
          <w:iCs/>
          <w:spacing w:val="-4"/>
          <w:sz w:val="22"/>
          <w:szCs w:val="22"/>
          <w:lang w:val="vi-VN"/>
        </w:rPr>
        <w:t>- Căn cứ Nghị định số </w:t>
      </w:r>
      <w:hyperlink r:id="rId11" w:tgtFrame="_blank" w:history="1">
        <w:r w:rsidRPr="00B3119D">
          <w:rPr>
            <w:i/>
            <w:iCs/>
            <w:spacing w:val="-4"/>
            <w:sz w:val="22"/>
            <w:szCs w:val="22"/>
            <w:lang w:val="vi-VN"/>
          </w:rPr>
          <w:t>45/2012/NĐ-CP</w:t>
        </w:r>
      </w:hyperlink>
      <w:r w:rsidRPr="00B3119D">
        <w:rPr>
          <w:i/>
          <w:iCs/>
          <w:spacing w:val="-4"/>
          <w:sz w:val="22"/>
          <w:szCs w:val="22"/>
          <w:lang w:val="vi-VN"/>
        </w:rPr>
        <w:t> ngày 21 tháng 5 năm 2012 của Chính phủ về khuyến công;</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Thông tư  số </w:t>
      </w:r>
      <w:hyperlink r:id="rId12" w:tgtFrame="_blank" w:history="1">
        <w:r w:rsidRPr="00B3119D">
          <w:rPr>
            <w:i/>
            <w:iCs/>
            <w:sz w:val="22"/>
            <w:szCs w:val="22"/>
            <w:lang w:val="vi-VN"/>
          </w:rPr>
          <w:t>46/2012/TT-BCT</w:t>
        </w:r>
      </w:hyperlink>
      <w:r w:rsidRPr="00B3119D">
        <w:rPr>
          <w:i/>
          <w:iCs/>
          <w:sz w:val="22"/>
          <w:szCs w:val="22"/>
          <w:lang w:val="vi-VN"/>
        </w:rPr>
        <w:t> ngày  28 tháng 12 năm 2012 của Bộ trưởng Bộ Công Thương quy định chi tiết một số nội dung của Nghị định số </w:t>
      </w:r>
      <w:hyperlink r:id="rId13" w:tgtFrame="_blank" w:history="1">
        <w:r w:rsidRPr="00B3119D">
          <w:rPr>
            <w:i/>
            <w:iCs/>
            <w:sz w:val="22"/>
            <w:szCs w:val="22"/>
            <w:lang w:val="vi-VN"/>
          </w:rPr>
          <w:t>45/2012/NĐ-CP</w:t>
        </w:r>
      </w:hyperlink>
      <w:r w:rsidRPr="00B3119D">
        <w:rPr>
          <w:i/>
          <w:iCs/>
          <w:sz w:val="22"/>
          <w:szCs w:val="22"/>
          <w:lang w:val="vi-VN"/>
        </w:rPr>
        <w:t> của Chính phủ (được sửa đổi, bổ sung bởi Thông tư số 20/2017/TT-BCT ngày 29 tháng 9 năm 2017);</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pacing w:val="-4"/>
          <w:sz w:val="22"/>
          <w:szCs w:val="22"/>
          <w:lang w:val="vi-VN"/>
        </w:rPr>
        <w:t>- Căn cứ Thông tư số </w:t>
      </w:r>
      <w:hyperlink r:id="rId14" w:tgtFrame="_blank" w:history="1">
        <w:r w:rsidRPr="00B3119D">
          <w:rPr>
            <w:i/>
            <w:iCs/>
            <w:spacing w:val="-4"/>
            <w:sz w:val="22"/>
            <w:szCs w:val="22"/>
            <w:lang w:val="vi-VN"/>
          </w:rPr>
          <w:t>36/2013/TT-BCT </w:t>
        </w:r>
      </w:hyperlink>
      <w:r w:rsidRPr="00B3119D">
        <w:rPr>
          <w:i/>
          <w:iCs/>
          <w:spacing w:val="-4"/>
          <w:sz w:val="22"/>
          <w:szCs w:val="22"/>
          <w:lang w:val="vi-VN"/>
        </w:rPr>
        <w:t> ngày 27  tháng 12  năm 2013 của Bộ trưởng Bộ Công Thương quy định về việc xây dựng kế hoạch, tổ chức thực hiện và quản lý kinh phí khuyến công quốc gia (</w:t>
      </w:r>
      <w:r w:rsidRPr="00B3119D">
        <w:rPr>
          <w:i/>
          <w:iCs/>
          <w:sz w:val="22"/>
          <w:szCs w:val="22"/>
          <w:lang w:val="vi-VN"/>
        </w:rPr>
        <w:t>được sửa đổi, bổ sung bởi Thông tư số      /2018/TT-BCT ngày      tháng     năm 2018);</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Hồ sơ đề án đăng ký kế hoạch khuyến công quốc gia/Bản đăng ký kế hoạch khuyến công quốc gia năm .... của …;</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kết quả kiểm tra thực tế tại cơ sở công nghiệp nông thôn (nếu có);</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khác (nếu có).</w:t>
      </w:r>
    </w:p>
    <w:p w:rsidR="00F967AF" w:rsidRPr="00B3119D" w:rsidRDefault="00F967AF" w:rsidP="00F967AF">
      <w:pPr>
        <w:spacing w:before="60" w:after="60"/>
        <w:ind w:firstLine="720"/>
        <w:jc w:val="both"/>
        <w:rPr>
          <w:sz w:val="22"/>
          <w:szCs w:val="22"/>
          <w:lang w:val="vi-VN"/>
        </w:rPr>
      </w:pPr>
      <w:r w:rsidRPr="00B3119D">
        <w:rPr>
          <w:b/>
          <w:bCs/>
          <w:sz w:val="22"/>
          <w:szCs w:val="22"/>
          <w:lang w:val="vi-VN"/>
        </w:rPr>
        <w:t>I. KẾT QUẢ THẨM ĐỊNH</w:t>
      </w:r>
    </w:p>
    <w:p w:rsidR="00F967AF" w:rsidRPr="00B3119D" w:rsidRDefault="00F967AF" w:rsidP="00F967AF">
      <w:pPr>
        <w:spacing w:before="60" w:after="60"/>
        <w:ind w:firstLine="720"/>
        <w:jc w:val="both"/>
        <w:rPr>
          <w:b/>
          <w:bCs/>
          <w:sz w:val="22"/>
          <w:szCs w:val="22"/>
          <w:lang w:val="vi-VN"/>
        </w:rPr>
      </w:pPr>
      <w:r w:rsidRPr="00B3119D">
        <w:rPr>
          <w:b/>
          <w:bCs/>
          <w:sz w:val="22"/>
          <w:szCs w:val="22"/>
          <w:lang w:val="vi-VN"/>
        </w:rPr>
        <w:t>1. Mức độ phù hợp của đề án</w:t>
      </w:r>
    </w:p>
    <w:p w:rsidR="00F967AF" w:rsidRPr="00B3119D" w:rsidRDefault="00F967AF" w:rsidP="00F967AF">
      <w:pPr>
        <w:spacing w:before="60" w:after="60"/>
        <w:ind w:firstLine="720"/>
        <w:jc w:val="both"/>
        <w:rPr>
          <w:bCs/>
          <w:sz w:val="22"/>
          <w:szCs w:val="22"/>
          <w:lang w:val="vi-VN"/>
        </w:rPr>
      </w:pPr>
      <w:r w:rsidRPr="00B3119D">
        <w:rPr>
          <w:bCs/>
          <w:sz w:val="22"/>
          <w:szCs w:val="22"/>
          <w:lang w:val="vi-VN"/>
        </w:rPr>
        <w:t>1.1. Đánh giá sự phù hợp của nguyên tắc lập đề án được quy định tại Điều 4 của Thông tư ....</w:t>
      </w:r>
    </w:p>
    <w:p w:rsidR="00F967AF" w:rsidRPr="00B3119D" w:rsidRDefault="00F967AF" w:rsidP="00F967AF">
      <w:pPr>
        <w:spacing w:before="60" w:after="60"/>
        <w:ind w:firstLine="720"/>
        <w:jc w:val="both"/>
        <w:rPr>
          <w:bCs/>
          <w:sz w:val="22"/>
          <w:szCs w:val="22"/>
          <w:lang w:val="vi-VN"/>
        </w:rPr>
      </w:pPr>
      <w:r w:rsidRPr="00B3119D">
        <w:rPr>
          <w:bCs/>
          <w:sz w:val="22"/>
          <w:szCs w:val="22"/>
          <w:lang w:val="vi-VN"/>
        </w:rPr>
        <w:t xml:space="preserve">1.2. </w:t>
      </w:r>
      <w:r w:rsidRPr="00B3119D">
        <w:rPr>
          <w:sz w:val="22"/>
          <w:szCs w:val="22"/>
          <w:lang w:val="vi-VN"/>
        </w:rPr>
        <w:t xml:space="preserve">Đánh giá các nội dung chính của đề án theo quy định tại khoản 1, khoản 2, khoản 4 Điều 9 của Thông tư </w:t>
      </w:r>
      <w:r w:rsidRPr="00B3119D">
        <w:rPr>
          <w:bCs/>
          <w:sz w:val="22"/>
          <w:szCs w:val="22"/>
          <w:lang w:val="vi-VN"/>
        </w:rPr>
        <w:t>….</w:t>
      </w:r>
    </w:p>
    <w:p w:rsidR="00F967AF" w:rsidRPr="00B3119D" w:rsidRDefault="00F967AF" w:rsidP="00F967AF">
      <w:pPr>
        <w:spacing w:before="60" w:after="60"/>
        <w:ind w:firstLine="720"/>
        <w:jc w:val="both"/>
        <w:rPr>
          <w:bCs/>
          <w:sz w:val="22"/>
          <w:szCs w:val="22"/>
          <w:lang w:val="vi-VN"/>
        </w:rPr>
      </w:pPr>
      <w:r w:rsidRPr="00B3119D">
        <w:rPr>
          <w:bCs/>
          <w:sz w:val="22"/>
          <w:szCs w:val="22"/>
          <w:lang w:val="vi-VN"/>
        </w:rPr>
        <w:t>1.3. Đánh giá đối tượng của đề án so với quy định tại Điều 1 Nghị định số 45/2012/NĐ-CP và Điều 3 Thông tư số 46/2012/TT-BCT, khoản 1 Điều 1 Thông tư số 20/2017/TT-BCT.</w:t>
      </w:r>
    </w:p>
    <w:p w:rsidR="00F967AF" w:rsidRPr="00B3119D" w:rsidRDefault="00F967AF" w:rsidP="00F967AF">
      <w:pPr>
        <w:spacing w:before="60" w:after="60"/>
        <w:ind w:firstLine="720"/>
        <w:jc w:val="both"/>
        <w:rPr>
          <w:b/>
          <w:bCs/>
          <w:sz w:val="22"/>
          <w:szCs w:val="22"/>
          <w:lang w:val="vi-VN"/>
        </w:rPr>
      </w:pPr>
      <w:r w:rsidRPr="00B3119D">
        <w:rPr>
          <w:b/>
          <w:bCs/>
          <w:sz w:val="22"/>
          <w:szCs w:val="22"/>
          <w:lang w:val="vi-VN"/>
        </w:rPr>
        <w:t>2. Đánh giá nội dung đề án</w:t>
      </w:r>
    </w:p>
    <w:p w:rsidR="00F967AF" w:rsidRPr="00B3119D" w:rsidRDefault="00F967AF" w:rsidP="00F967AF">
      <w:pPr>
        <w:spacing w:before="60" w:after="60"/>
        <w:ind w:firstLine="720"/>
        <w:jc w:val="both"/>
        <w:rPr>
          <w:bCs/>
          <w:sz w:val="22"/>
          <w:szCs w:val="22"/>
          <w:lang w:val="vi-VN"/>
        </w:rPr>
      </w:pPr>
      <w:r w:rsidRPr="00B3119D">
        <w:rPr>
          <w:bCs/>
          <w:sz w:val="22"/>
          <w:szCs w:val="22"/>
          <w:lang w:val="vi-VN"/>
        </w:rPr>
        <w:t>2.1. Về mục tiêu, sự cần thiết, hiệu quả: …………………………………….…………………..</w:t>
      </w:r>
    </w:p>
    <w:p w:rsidR="00F967AF" w:rsidRPr="00B3119D" w:rsidRDefault="00F967AF" w:rsidP="00F967AF">
      <w:pPr>
        <w:spacing w:before="60" w:after="60"/>
        <w:ind w:firstLine="720"/>
        <w:jc w:val="both"/>
        <w:rPr>
          <w:sz w:val="22"/>
          <w:szCs w:val="22"/>
          <w:lang w:val="vi-VN"/>
        </w:rPr>
      </w:pPr>
      <w:r w:rsidRPr="00B3119D">
        <w:rPr>
          <w:sz w:val="22"/>
          <w:szCs w:val="22"/>
          <w:lang w:val="vi-VN"/>
        </w:rPr>
        <w:t>2.2. Khả năng lồng ghép các dự án, chương trình mục tiêu khác: …….………..……………….</w:t>
      </w:r>
    </w:p>
    <w:p w:rsidR="00F967AF" w:rsidRPr="00B3119D" w:rsidRDefault="00F967AF" w:rsidP="00F967AF">
      <w:pPr>
        <w:spacing w:before="60" w:after="60"/>
        <w:ind w:firstLine="720"/>
        <w:jc w:val="both"/>
        <w:rPr>
          <w:sz w:val="22"/>
          <w:szCs w:val="22"/>
          <w:lang w:val="vi-VN"/>
        </w:rPr>
      </w:pPr>
      <w:r w:rsidRPr="00B3119D">
        <w:rPr>
          <w:sz w:val="22"/>
          <w:szCs w:val="22"/>
          <w:lang w:val="vi-VN"/>
        </w:rPr>
        <w:t xml:space="preserve">2.3. Đề án thuộc diện ưu tiên (theo quy định tại Điều 6 Nghị định số </w:t>
      </w:r>
      <w:r w:rsidRPr="00B3119D">
        <w:rPr>
          <w:bCs/>
          <w:sz w:val="22"/>
          <w:szCs w:val="22"/>
          <w:lang w:val="vi-VN"/>
        </w:rPr>
        <w:t xml:space="preserve">45/2012/NĐ-CP; </w:t>
      </w:r>
      <w:r w:rsidRPr="00B3119D">
        <w:rPr>
          <w:spacing w:val="-4"/>
          <w:sz w:val="22"/>
          <w:szCs w:val="22"/>
          <w:lang w:val="nl-NL"/>
        </w:rPr>
        <w:t>Điều 6 Thông tư số 46/2012/TT-BCT; khoản 5, khoản 6 Điều 1 Thông tư số 20/2017/TT-BCT</w:t>
      </w:r>
      <w:r w:rsidRPr="00B3119D">
        <w:rPr>
          <w:spacing w:val="-4"/>
          <w:sz w:val="22"/>
          <w:szCs w:val="22"/>
          <w:lang w:val="vi-VN"/>
        </w:rPr>
        <w:t>)</w:t>
      </w:r>
      <w:r w:rsidRPr="00B3119D">
        <w:rPr>
          <w:sz w:val="22"/>
          <w:szCs w:val="22"/>
          <w:lang w:val="vi-VN"/>
        </w:rPr>
        <w:t>:………………</w:t>
      </w:r>
    </w:p>
    <w:p w:rsidR="00F967AF" w:rsidRPr="00B3119D" w:rsidRDefault="00F967AF" w:rsidP="00F967AF">
      <w:pPr>
        <w:spacing w:before="60" w:after="60"/>
        <w:ind w:firstLine="720"/>
        <w:jc w:val="both"/>
        <w:rPr>
          <w:sz w:val="22"/>
          <w:szCs w:val="22"/>
          <w:lang w:val="vi-VN"/>
        </w:rPr>
      </w:pPr>
      <w:r w:rsidRPr="00B3119D">
        <w:rPr>
          <w:b/>
          <w:bCs/>
          <w:sz w:val="22"/>
          <w:szCs w:val="22"/>
          <w:lang w:val="vi-VN"/>
        </w:rPr>
        <w:t>3. Về dự toán kinh phí:</w:t>
      </w:r>
    </w:p>
    <w:p w:rsidR="00F967AF" w:rsidRPr="00B3119D" w:rsidRDefault="00F967AF" w:rsidP="00F967AF">
      <w:pPr>
        <w:spacing w:before="60" w:after="60"/>
        <w:ind w:firstLine="720"/>
        <w:jc w:val="both"/>
        <w:rPr>
          <w:sz w:val="22"/>
          <w:szCs w:val="22"/>
          <w:lang w:val="vi-VN"/>
        </w:rPr>
      </w:pPr>
      <w:r w:rsidRPr="00B3119D">
        <w:rPr>
          <w:sz w:val="22"/>
          <w:szCs w:val="22"/>
          <w:lang w:val="vi-VN"/>
        </w:rPr>
        <w:t>Tổng kinh phí thực hiện:</w:t>
      </w:r>
      <w:r w:rsidR="008B0863" w:rsidRPr="00CA3853">
        <w:rPr>
          <w:sz w:val="22"/>
          <w:szCs w:val="22"/>
          <w:lang w:val="vi-VN"/>
        </w:rPr>
        <w:t xml:space="preserve"> </w:t>
      </w:r>
      <w:r w:rsidRPr="00B3119D">
        <w:rPr>
          <w:sz w:val="22"/>
          <w:szCs w:val="22"/>
          <w:lang w:val="vi-VN"/>
        </w:rPr>
        <w:t>…………….</w:t>
      </w:r>
      <w:r w:rsidR="008B0863" w:rsidRPr="00CA3853">
        <w:rPr>
          <w:sz w:val="22"/>
          <w:szCs w:val="22"/>
          <w:lang w:val="vi-VN"/>
        </w:rPr>
        <w:t xml:space="preserve"> </w:t>
      </w:r>
      <w:r w:rsidRPr="00B3119D">
        <w:rPr>
          <w:sz w:val="22"/>
          <w:szCs w:val="22"/>
          <w:lang w:val="vi-VN"/>
        </w:rPr>
        <w:t>triệu đồng. Trong đó: Kinh phí khuyến công quốc gia đề nghị hỗ trợ: .........</w:t>
      </w:r>
      <w:r w:rsidR="008B0863" w:rsidRPr="00CA3853">
        <w:rPr>
          <w:sz w:val="22"/>
          <w:szCs w:val="22"/>
          <w:lang w:val="vi-VN"/>
        </w:rPr>
        <w:t xml:space="preserve"> </w:t>
      </w:r>
      <w:r w:rsidRPr="00B3119D">
        <w:rPr>
          <w:sz w:val="22"/>
          <w:szCs w:val="22"/>
          <w:lang w:val="vi-VN"/>
        </w:rPr>
        <w:t xml:space="preserve">triệu đồng </w:t>
      </w:r>
      <w:r w:rsidRPr="00B3119D">
        <w:rPr>
          <w:i/>
          <w:sz w:val="22"/>
          <w:szCs w:val="22"/>
          <w:lang w:val="vi-VN"/>
        </w:rPr>
        <w:t>(ghi cụ thể đối với số kinh phí của năm dự toán ngân sách và dự kiến số kinh phí phân bổ cho các năm tiếp theo đối với đề án điểm)</w:t>
      </w:r>
      <w:r w:rsidRPr="00B3119D">
        <w:rPr>
          <w:sz w:val="22"/>
          <w:szCs w:val="22"/>
          <w:lang w:val="vi-VN"/>
        </w:rPr>
        <w:t>; nguồn khác:</w:t>
      </w:r>
      <w:r w:rsidR="008B0863" w:rsidRPr="00CA3853">
        <w:rPr>
          <w:sz w:val="22"/>
          <w:szCs w:val="22"/>
          <w:lang w:val="vi-VN"/>
        </w:rPr>
        <w:t xml:space="preserve"> </w:t>
      </w:r>
      <w:r w:rsidRPr="00B3119D">
        <w:rPr>
          <w:sz w:val="22"/>
          <w:szCs w:val="22"/>
          <w:lang w:val="vi-VN"/>
        </w:rPr>
        <w:t xml:space="preserve">....... triệu đồng (nêu rõ nguồn). Đề án này chưa được hỗ trợ từ bất kỳ nguồn ngân sách nào của </w:t>
      </w:r>
      <w:r w:rsidR="008B0863" w:rsidRPr="00CA3853">
        <w:rPr>
          <w:sz w:val="22"/>
          <w:szCs w:val="22"/>
          <w:lang w:val="vi-VN"/>
        </w:rPr>
        <w:t>N</w:t>
      </w:r>
      <w:r w:rsidR="008B0863" w:rsidRPr="00B3119D">
        <w:rPr>
          <w:sz w:val="22"/>
          <w:szCs w:val="22"/>
          <w:lang w:val="vi-VN"/>
        </w:rPr>
        <w:t xml:space="preserve">hà </w:t>
      </w:r>
      <w:r w:rsidRPr="00B3119D">
        <w:rPr>
          <w:sz w:val="22"/>
          <w:szCs w:val="22"/>
          <w:lang w:val="vi-VN"/>
        </w:rPr>
        <w:t>nước cho nội dung chi đề nghị hỗ trợ từ nguồn kinh phí khuyến công quốc gia.</w:t>
      </w:r>
    </w:p>
    <w:p w:rsidR="00F967AF" w:rsidRPr="00B3119D" w:rsidRDefault="00F967AF" w:rsidP="00F967AF">
      <w:pPr>
        <w:spacing w:before="60" w:after="60"/>
        <w:ind w:firstLine="720"/>
        <w:jc w:val="both"/>
        <w:rPr>
          <w:sz w:val="22"/>
          <w:szCs w:val="22"/>
          <w:lang w:val="vi-VN"/>
        </w:rPr>
      </w:pPr>
      <w:r w:rsidRPr="00B3119D">
        <w:rPr>
          <w:b/>
          <w:bCs/>
          <w:sz w:val="22"/>
          <w:szCs w:val="22"/>
          <w:lang w:val="vi-VN"/>
        </w:rPr>
        <w:t>4. Đánh giá sự phù hợp và đầy đủ của hồ sơ, tài liệu đề án:</w:t>
      </w:r>
      <w:r w:rsidRPr="00B3119D">
        <w:rPr>
          <w:sz w:val="22"/>
          <w:szCs w:val="22"/>
          <w:lang w:val="vi-VN"/>
        </w:rPr>
        <w:t>…………………………………</w:t>
      </w:r>
    </w:p>
    <w:p w:rsidR="00F967AF" w:rsidRPr="00B3119D" w:rsidRDefault="00F967AF" w:rsidP="00F967AF">
      <w:pPr>
        <w:spacing w:before="60" w:after="60"/>
        <w:ind w:firstLine="720"/>
        <w:jc w:val="both"/>
        <w:rPr>
          <w:sz w:val="22"/>
          <w:szCs w:val="22"/>
          <w:lang w:val="vi-VN"/>
        </w:rPr>
      </w:pPr>
      <w:r w:rsidRPr="00B3119D">
        <w:rPr>
          <w:sz w:val="22"/>
          <w:szCs w:val="22"/>
          <w:lang w:val="vi-VN"/>
        </w:rPr>
        <w:t>……………………………………………………………………...……………………………</w:t>
      </w:r>
    </w:p>
    <w:p w:rsidR="00F967AF" w:rsidRPr="00B3119D" w:rsidRDefault="00F967AF" w:rsidP="00F967AF">
      <w:pPr>
        <w:spacing w:before="60" w:after="60"/>
        <w:ind w:firstLine="720"/>
        <w:jc w:val="both"/>
        <w:rPr>
          <w:sz w:val="22"/>
          <w:szCs w:val="22"/>
          <w:lang w:val="vi-VN"/>
        </w:rPr>
      </w:pPr>
      <w:r w:rsidRPr="00B3119D">
        <w:rPr>
          <w:b/>
          <w:bCs/>
          <w:sz w:val="22"/>
          <w:szCs w:val="22"/>
          <w:lang w:val="vi-VN"/>
        </w:rPr>
        <w:t>II. ĐÁNH GIÁ NĂNG LỰC CỦA ĐƠN VỊ THỰC HIỆN, ĐƠN VỊ PHỐI HỢP</w:t>
      </w:r>
    </w:p>
    <w:p w:rsidR="00F967AF" w:rsidRPr="00B3119D" w:rsidRDefault="00F967AF" w:rsidP="00F967AF">
      <w:pPr>
        <w:spacing w:before="60" w:after="60"/>
        <w:ind w:firstLine="720"/>
        <w:jc w:val="both"/>
        <w:rPr>
          <w:sz w:val="22"/>
          <w:szCs w:val="22"/>
          <w:lang w:val="vi-VN"/>
        </w:rPr>
      </w:pPr>
      <w:r w:rsidRPr="00B3119D">
        <w:rPr>
          <w:sz w:val="22"/>
          <w:szCs w:val="22"/>
          <w:lang w:val="vi-VN"/>
        </w:rPr>
        <w:t>………………………………………………………………….………………………………</w:t>
      </w:r>
    </w:p>
    <w:p w:rsidR="00F967AF" w:rsidRPr="00CA3853" w:rsidRDefault="00F967AF" w:rsidP="00F967AF">
      <w:pPr>
        <w:spacing w:before="60" w:after="60"/>
        <w:ind w:firstLine="720"/>
        <w:jc w:val="both"/>
        <w:rPr>
          <w:sz w:val="22"/>
          <w:szCs w:val="22"/>
          <w:lang w:val="vi-VN"/>
        </w:rPr>
      </w:pPr>
      <w:r w:rsidRPr="00B3119D">
        <w:rPr>
          <w:sz w:val="22"/>
          <w:szCs w:val="22"/>
          <w:lang w:val="vi-VN"/>
        </w:rPr>
        <w:t>…………………………………………………………………...………………………………</w:t>
      </w:r>
    </w:p>
    <w:p w:rsidR="008B0863" w:rsidRPr="00E3470E" w:rsidRDefault="008B0863">
      <w:pPr>
        <w:spacing w:before="60" w:after="60"/>
        <w:ind w:firstLine="720"/>
        <w:jc w:val="both"/>
        <w:rPr>
          <w:sz w:val="22"/>
          <w:szCs w:val="22"/>
          <w:lang w:val="vi-VN"/>
        </w:rPr>
      </w:pPr>
      <w:r w:rsidRPr="00B3119D">
        <w:rPr>
          <w:sz w:val="22"/>
          <w:szCs w:val="22"/>
          <w:lang w:val="vi-VN"/>
        </w:rPr>
        <w:t>…………………………………………………………………...………………………………</w:t>
      </w:r>
    </w:p>
    <w:p w:rsidR="00F967AF" w:rsidRPr="00B3119D" w:rsidRDefault="00F967AF" w:rsidP="00F967AF">
      <w:pPr>
        <w:spacing w:before="60" w:after="60"/>
        <w:ind w:firstLine="720"/>
        <w:jc w:val="both"/>
        <w:rPr>
          <w:sz w:val="22"/>
          <w:szCs w:val="22"/>
          <w:lang w:val="vi-VN"/>
        </w:rPr>
      </w:pPr>
      <w:r w:rsidRPr="00B3119D">
        <w:rPr>
          <w:b/>
          <w:bCs/>
          <w:sz w:val="22"/>
          <w:szCs w:val="22"/>
          <w:lang w:val="vi-VN"/>
        </w:rPr>
        <w:lastRenderedPageBreak/>
        <w:t>III. KIẾN NGHỊ</w:t>
      </w:r>
    </w:p>
    <w:p w:rsidR="00F967AF" w:rsidRPr="00B3119D" w:rsidRDefault="00F967AF" w:rsidP="00F967AF">
      <w:pPr>
        <w:spacing w:before="60" w:after="60"/>
        <w:ind w:firstLine="720"/>
        <w:jc w:val="both"/>
        <w:rPr>
          <w:sz w:val="22"/>
          <w:szCs w:val="22"/>
          <w:lang w:val="vi-VN"/>
        </w:rPr>
      </w:pPr>
      <w:r w:rsidRPr="00B3119D">
        <w:rPr>
          <w:sz w:val="22"/>
          <w:szCs w:val="22"/>
          <w:lang w:val="vi-VN"/>
        </w:rPr>
        <w:t>Kết quả thẩm định</w:t>
      </w:r>
      <w:r w:rsidR="008B0863" w:rsidRPr="00CA3853">
        <w:rPr>
          <w:sz w:val="22"/>
          <w:szCs w:val="22"/>
          <w:lang w:val="vi-VN"/>
        </w:rPr>
        <w:t xml:space="preserve"> </w:t>
      </w:r>
      <w:r w:rsidRPr="00B3119D">
        <w:rPr>
          <w:sz w:val="22"/>
          <w:szCs w:val="22"/>
          <w:lang w:val="vi-VN"/>
        </w:rPr>
        <w:t>… (</w:t>
      </w:r>
      <w:r w:rsidRPr="00B3119D">
        <w:rPr>
          <w:i/>
          <w:iCs/>
          <w:sz w:val="22"/>
          <w:szCs w:val="22"/>
          <w:lang w:val="vi-VN"/>
        </w:rPr>
        <w:t>tên đề án</w:t>
      </w:r>
      <w:r w:rsidRPr="00B3119D">
        <w:rPr>
          <w:sz w:val="22"/>
          <w:szCs w:val="22"/>
          <w:lang w:val="vi-VN"/>
        </w:rPr>
        <w:t>) của</w:t>
      </w:r>
      <w:r w:rsidR="008B0863" w:rsidRPr="000D56C3">
        <w:rPr>
          <w:sz w:val="22"/>
          <w:szCs w:val="22"/>
          <w:lang w:val="vi-VN"/>
        </w:rPr>
        <w:t xml:space="preserve"> </w:t>
      </w:r>
      <w:r w:rsidRPr="00B3119D">
        <w:rPr>
          <w:sz w:val="22"/>
          <w:szCs w:val="22"/>
          <w:lang w:val="vi-VN"/>
        </w:rPr>
        <w:t>…</w:t>
      </w:r>
      <w:r w:rsidR="008B0863" w:rsidRPr="000D56C3">
        <w:rPr>
          <w:sz w:val="22"/>
          <w:szCs w:val="22"/>
          <w:lang w:val="vi-VN"/>
        </w:rPr>
        <w:t xml:space="preserve"> </w:t>
      </w:r>
      <w:r w:rsidRPr="00B3119D">
        <w:rPr>
          <w:i/>
          <w:sz w:val="22"/>
          <w:szCs w:val="22"/>
          <w:lang w:val="vi-VN"/>
        </w:rPr>
        <w:t>(tên đơn vị)</w:t>
      </w:r>
      <w:r w:rsidRPr="00B3119D">
        <w:rPr>
          <w:sz w:val="22"/>
          <w:szCs w:val="22"/>
          <w:lang w:val="vi-VN"/>
        </w:rPr>
        <w:t xml:space="preserve"> đáp ứng được nội dung chương trình hoạt động khuyến công và đúng các quy định hiện hành. </w:t>
      </w:r>
    </w:p>
    <w:p w:rsidR="00F967AF" w:rsidRPr="00B3119D" w:rsidRDefault="00F967AF" w:rsidP="00F967AF">
      <w:pPr>
        <w:spacing w:before="60" w:after="60"/>
        <w:ind w:firstLine="720"/>
        <w:jc w:val="both"/>
        <w:rPr>
          <w:spacing w:val="-4"/>
          <w:sz w:val="22"/>
          <w:szCs w:val="22"/>
          <w:lang w:val="vi-VN"/>
        </w:rPr>
      </w:pPr>
      <w:r w:rsidRPr="00B3119D">
        <w:rPr>
          <w:spacing w:val="-4"/>
          <w:sz w:val="22"/>
          <w:szCs w:val="22"/>
          <w:lang w:val="vi-VN"/>
        </w:rPr>
        <w:t>Đề nghị Cục Công Thương địa phương thẩm định, tổng hợp và trình Bộ trưởng Bộ Công Thương phê duyệt./.</w:t>
      </w:r>
    </w:p>
    <w:tbl>
      <w:tblPr>
        <w:tblW w:w="8882" w:type="dxa"/>
        <w:tblBorders>
          <w:top w:val="nil"/>
          <w:bottom w:val="nil"/>
          <w:insideH w:val="nil"/>
          <w:insideV w:val="nil"/>
        </w:tblBorders>
        <w:tblCellMar>
          <w:left w:w="0" w:type="dxa"/>
          <w:right w:w="0" w:type="dxa"/>
        </w:tblCellMar>
        <w:tblLook w:val="04A0" w:firstRow="1" w:lastRow="0" w:firstColumn="1" w:lastColumn="0" w:noHBand="0" w:noVBand="1"/>
      </w:tblPr>
      <w:tblGrid>
        <w:gridCol w:w="4441"/>
        <w:gridCol w:w="4441"/>
      </w:tblGrid>
      <w:tr w:rsidR="00F967AF" w:rsidRPr="006B473F" w:rsidTr="00CA3853">
        <w:trPr>
          <w:trHeight w:val="430"/>
        </w:trPr>
        <w:tc>
          <w:tcPr>
            <w:tcW w:w="4441" w:type="dxa"/>
            <w:tcBorders>
              <w:top w:val="nil"/>
              <w:left w:val="nil"/>
              <w:bottom w:val="nil"/>
              <w:right w:val="nil"/>
              <w:tl2br w:val="nil"/>
              <w:tr2bl w:val="nil"/>
            </w:tcBorders>
            <w:shd w:val="clear" w:color="auto" w:fill="auto"/>
            <w:tcMar>
              <w:top w:w="0" w:type="dxa"/>
              <w:left w:w="108" w:type="dxa"/>
              <w:bottom w:w="0" w:type="dxa"/>
              <w:right w:w="108" w:type="dxa"/>
            </w:tcMar>
          </w:tcPr>
          <w:p w:rsidR="00F967AF" w:rsidRPr="00B3119D" w:rsidRDefault="00F967AF" w:rsidP="00CA3853">
            <w:pPr>
              <w:spacing w:before="120"/>
              <w:ind w:firstLine="720"/>
              <w:rPr>
                <w:sz w:val="22"/>
                <w:szCs w:val="22"/>
                <w:lang w:val="vi-VN"/>
              </w:rPr>
            </w:pPr>
            <w:r w:rsidRPr="00B3119D">
              <w:rPr>
                <w:sz w:val="22"/>
                <w:szCs w:val="22"/>
                <w:lang w:val="vi-VN"/>
              </w:rPr>
              <w:t> </w:t>
            </w:r>
          </w:p>
        </w:tc>
        <w:tc>
          <w:tcPr>
            <w:tcW w:w="4441" w:type="dxa"/>
            <w:tcBorders>
              <w:top w:val="nil"/>
              <w:left w:val="nil"/>
              <w:bottom w:val="nil"/>
              <w:right w:val="nil"/>
              <w:tl2br w:val="nil"/>
              <w:tr2bl w:val="nil"/>
            </w:tcBorders>
            <w:shd w:val="clear" w:color="auto" w:fill="auto"/>
            <w:tcMar>
              <w:top w:w="0" w:type="dxa"/>
              <w:left w:w="108" w:type="dxa"/>
              <w:bottom w:w="0" w:type="dxa"/>
              <w:right w:w="108" w:type="dxa"/>
            </w:tcMar>
          </w:tcPr>
          <w:p w:rsidR="00F967AF" w:rsidRPr="00B3119D" w:rsidRDefault="00F967AF" w:rsidP="00CA3853">
            <w:pPr>
              <w:spacing w:before="120"/>
              <w:ind w:firstLine="720"/>
              <w:jc w:val="center"/>
              <w:rPr>
                <w:lang w:val="vi-VN"/>
              </w:rPr>
            </w:pPr>
            <w:r w:rsidRPr="00B3119D">
              <w:rPr>
                <w:b/>
                <w:bCs/>
                <w:sz w:val="22"/>
                <w:szCs w:val="22"/>
                <w:lang w:val="vi-VN"/>
              </w:rPr>
              <w:t>GIÁM ĐỐC SỞ CÔNG THƯƠNG</w:t>
            </w:r>
            <w:r w:rsidRPr="00B3119D">
              <w:rPr>
                <w:b/>
                <w:bCs/>
                <w:sz w:val="22"/>
                <w:szCs w:val="22"/>
                <w:lang w:val="vi-VN"/>
              </w:rPr>
              <w:br/>
            </w:r>
            <w:r w:rsidRPr="00B3119D">
              <w:rPr>
                <w:i/>
                <w:iCs/>
                <w:sz w:val="22"/>
                <w:szCs w:val="22"/>
                <w:lang w:val="vi-VN"/>
              </w:rPr>
              <w:t>(ký tên và đóng dấu)</w:t>
            </w:r>
          </w:p>
        </w:tc>
      </w:tr>
    </w:tbl>
    <w:p w:rsidR="00F967AF" w:rsidRPr="00B3119D" w:rsidRDefault="00F967AF" w:rsidP="00F967AF">
      <w:pPr>
        <w:ind w:firstLine="720"/>
        <w:rPr>
          <w:b/>
          <w:bCs/>
          <w:sz w:val="22"/>
          <w:szCs w:val="22"/>
          <w:lang w:val="vi-VN"/>
        </w:rPr>
      </w:pPr>
    </w:p>
    <w:p w:rsidR="00F967AF" w:rsidRPr="00B3119D" w:rsidRDefault="00F967AF" w:rsidP="00F967AF">
      <w:pPr>
        <w:ind w:firstLine="720"/>
        <w:rPr>
          <w:b/>
          <w:bCs/>
          <w:sz w:val="22"/>
          <w:szCs w:val="22"/>
          <w:lang w:val="vi-VN"/>
        </w:rPr>
      </w:pPr>
    </w:p>
    <w:p w:rsidR="00F967AF" w:rsidRPr="00B3119D" w:rsidRDefault="00F967AF" w:rsidP="00F967AF">
      <w:pPr>
        <w:ind w:firstLine="720"/>
        <w:rPr>
          <w:b/>
          <w:bCs/>
          <w:sz w:val="22"/>
          <w:szCs w:val="22"/>
          <w:lang w:val="vi-VN"/>
        </w:rPr>
      </w:pPr>
    </w:p>
    <w:p w:rsidR="00F967AF" w:rsidRPr="00B3119D" w:rsidRDefault="00F967AF" w:rsidP="00F967AF">
      <w:pPr>
        <w:ind w:firstLine="720"/>
        <w:rPr>
          <w:sz w:val="22"/>
          <w:szCs w:val="22"/>
          <w:lang w:val="vi-VN"/>
        </w:rPr>
      </w:pPr>
      <w:r w:rsidRPr="00B3119D">
        <w:rPr>
          <w:b/>
          <w:bCs/>
          <w:sz w:val="22"/>
          <w:szCs w:val="22"/>
          <w:lang w:val="vi-VN"/>
        </w:rPr>
        <w:t>Tài liệu kèm theo:</w:t>
      </w:r>
    </w:p>
    <w:p w:rsidR="00F967AF" w:rsidRPr="00B3119D" w:rsidRDefault="00F967AF" w:rsidP="00F967AF">
      <w:pPr>
        <w:ind w:firstLine="720"/>
        <w:rPr>
          <w:sz w:val="22"/>
          <w:szCs w:val="22"/>
          <w:lang w:val="vi-VN"/>
        </w:rPr>
      </w:pPr>
      <w:r w:rsidRPr="00B3119D">
        <w:rPr>
          <w:sz w:val="22"/>
          <w:szCs w:val="22"/>
          <w:lang w:val="vi-VN"/>
        </w:rPr>
        <w:t>- Hồ sơ đề án;</w:t>
      </w:r>
    </w:p>
    <w:p w:rsidR="00F967AF" w:rsidRPr="00B3119D" w:rsidRDefault="00F967AF" w:rsidP="00F967AF">
      <w:pPr>
        <w:ind w:firstLine="720"/>
        <w:rPr>
          <w:sz w:val="22"/>
          <w:szCs w:val="22"/>
          <w:lang w:val="vi-VN"/>
        </w:rPr>
      </w:pPr>
      <w:r w:rsidRPr="00B3119D">
        <w:rPr>
          <w:sz w:val="22"/>
          <w:szCs w:val="22"/>
          <w:lang w:val="vi-VN"/>
        </w:rPr>
        <w:t>- Tài liệu khác.</w:t>
      </w:r>
    </w:p>
    <w:p w:rsidR="00F967AF" w:rsidRPr="00B3119D" w:rsidRDefault="00F967AF" w:rsidP="00F967AF">
      <w:pPr>
        <w:spacing w:before="120" w:after="280" w:afterAutospacing="1"/>
        <w:ind w:firstLine="720"/>
        <w:rPr>
          <w:lang w:val="vi-VN"/>
        </w:rPr>
      </w:pPr>
      <w:r w:rsidRPr="00B3119D">
        <w:rPr>
          <w:lang w:val="vi-VN"/>
        </w:rPr>
        <w:t> </w:t>
      </w:r>
    </w:p>
    <w:p w:rsidR="00F967AF" w:rsidRPr="00B3119D" w:rsidRDefault="00F967AF" w:rsidP="00F967AF">
      <w:pPr>
        <w:shd w:val="clear" w:color="auto" w:fill="FFFFFF"/>
        <w:spacing w:after="120" w:line="234" w:lineRule="atLeast"/>
        <w:rPr>
          <w:sz w:val="22"/>
          <w:szCs w:val="22"/>
          <w:lang w:val="vi-VN"/>
        </w:rPr>
      </w:pPr>
      <w:r w:rsidRPr="00B3119D">
        <w:rPr>
          <w:b/>
          <w:bCs/>
          <w:lang w:val="vi-VN"/>
        </w:rPr>
        <w:br w:type="page"/>
      </w:r>
    </w:p>
    <w:p w:rsidR="00DA7CB3" w:rsidRDefault="00DA7CB3" w:rsidP="00F967AF">
      <w:pPr>
        <w:shd w:val="clear" w:color="auto" w:fill="FFFFFF"/>
        <w:spacing w:before="60" w:after="60"/>
        <w:rPr>
          <w:b/>
          <w:bCs/>
          <w:sz w:val="28"/>
          <w:szCs w:val="28"/>
          <w:u w:val="single"/>
          <w:lang w:val="vi-VN"/>
        </w:rPr>
        <w:sectPr w:rsidR="00DA7CB3" w:rsidSect="00962967">
          <w:pgSz w:w="11907" w:h="16840" w:code="9"/>
          <w:pgMar w:top="1134" w:right="1134" w:bottom="1134" w:left="1701" w:header="720" w:footer="720" w:gutter="0"/>
          <w:cols w:space="720"/>
          <w:titlePg/>
          <w:docGrid w:linePitch="381"/>
        </w:sectPr>
      </w:pPr>
    </w:p>
    <w:p w:rsidR="00F967AF" w:rsidRPr="00B3119D" w:rsidRDefault="00F967AF" w:rsidP="00F967AF">
      <w:pPr>
        <w:shd w:val="clear" w:color="auto" w:fill="FFFFFF"/>
        <w:spacing w:before="60" w:after="60"/>
        <w:rPr>
          <w:sz w:val="28"/>
          <w:szCs w:val="28"/>
          <w:u w:val="single"/>
          <w:lang w:val="vi-VN"/>
        </w:rPr>
      </w:pPr>
      <w:r w:rsidRPr="00B3119D">
        <w:rPr>
          <w:b/>
          <w:bCs/>
          <w:sz w:val="28"/>
          <w:szCs w:val="28"/>
          <w:u w:val="single"/>
          <w:lang w:val="vi-VN"/>
        </w:rPr>
        <w:lastRenderedPageBreak/>
        <w:t>Mẫu số 4b</w:t>
      </w:r>
    </w:p>
    <w:p w:rsidR="00F967AF" w:rsidRPr="00B3119D" w:rsidRDefault="00F967AF" w:rsidP="00F967AF">
      <w:pPr>
        <w:shd w:val="clear" w:color="auto" w:fill="FFFFFF"/>
        <w:spacing w:after="120" w:line="234" w:lineRule="atLeast"/>
        <w:jc w:val="center"/>
        <w:rPr>
          <w:sz w:val="22"/>
          <w:szCs w:val="22"/>
          <w:lang w:val="vi-VN"/>
        </w:rPr>
      </w:pPr>
    </w:p>
    <w:p w:rsidR="00F967AF" w:rsidRPr="00B3119D" w:rsidRDefault="00F967AF" w:rsidP="00F967AF">
      <w:pPr>
        <w:spacing w:before="120" w:after="280" w:afterAutospacing="1"/>
        <w:rPr>
          <w:sz w:val="22"/>
          <w:szCs w:val="22"/>
          <w:lang w:val="vi-VN"/>
        </w:rPr>
      </w:pPr>
      <w:r w:rsidRPr="00B3119D">
        <w:rPr>
          <w:b/>
          <w:bCs/>
          <w:sz w:val="22"/>
          <w:szCs w:val="22"/>
          <w:lang w:val="vi-VN"/>
        </w:rPr>
        <w:t>Tên đơn vị:……….</w:t>
      </w:r>
      <w:r w:rsidRPr="00B3119D">
        <w:rPr>
          <w:b/>
          <w:bCs/>
          <w:sz w:val="26"/>
          <w:szCs w:val="26"/>
          <w:lang w:val="vi-VN"/>
        </w:rPr>
        <w:t xml:space="preserve">                                      </w:t>
      </w:r>
      <w:r w:rsidRPr="00B3119D">
        <w:rPr>
          <w:b/>
          <w:bCs/>
          <w:sz w:val="22"/>
          <w:szCs w:val="22"/>
          <w:lang w:val="vi-VN"/>
        </w:rPr>
        <w:t>CỘNG HÒA XÃ HỘI CHỦ NGHĨA VIỆT NAM</w:t>
      </w:r>
      <w:r w:rsidRPr="00B3119D">
        <w:rPr>
          <w:b/>
          <w:bCs/>
          <w:sz w:val="22"/>
          <w:szCs w:val="22"/>
          <w:lang w:val="vi-VN"/>
        </w:rPr>
        <w:br/>
        <w:t xml:space="preserve">                                                                                                 Độc lập -Tự do - Hạnh phúc</w:t>
      </w:r>
      <w:r w:rsidRPr="00B3119D">
        <w:rPr>
          <w:b/>
          <w:bCs/>
          <w:sz w:val="22"/>
          <w:szCs w:val="22"/>
          <w:lang w:val="vi-VN"/>
        </w:rPr>
        <w:br/>
        <w:t xml:space="preserve">                                                                                                  -----------------------------------</w:t>
      </w:r>
    </w:p>
    <w:p w:rsidR="00F967AF" w:rsidRPr="00B3119D" w:rsidRDefault="00F967AF" w:rsidP="00F967AF">
      <w:pPr>
        <w:shd w:val="clear" w:color="auto" w:fill="FFFFFF"/>
        <w:spacing w:after="120" w:line="234" w:lineRule="atLeast"/>
        <w:ind w:left="3600" w:firstLine="720"/>
        <w:jc w:val="center"/>
        <w:rPr>
          <w:sz w:val="22"/>
          <w:szCs w:val="22"/>
          <w:lang w:val="vi-VN"/>
        </w:rPr>
      </w:pPr>
      <w:r w:rsidRPr="00B3119D">
        <w:rPr>
          <w:i/>
          <w:iCs/>
          <w:sz w:val="22"/>
          <w:szCs w:val="22"/>
          <w:lang w:val="vi-VN"/>
        </w:rPr>
        <w:t>........, ngày.........tháng.........năm....</w:t>
      </w:r>
    </w:p>
    <w:p w:rsidR="00F967AF" w:rsidRPr="00B3119D" w:rsidRDefault="00F967AF" w:rsidP="00F967AF">
      <w:pPr>
        <w:shd w:val="clear" w:color="auto" w:fill="FFFFFF"/>
        <w:spacing w:after="120" w:line="234" w:lineRule="atLeast"/>
        <w:jc w:val="center"/>
        <w:rPr>
          <w:sz w:val="22"/>
          <w:szCs w:val="22"/>
          <w:lang w:val="vi-VN"/>
        </w:rPr>
      </w:pPr>
      <w:r w:rsidRPr="00B3119D">
        <w:rPr>
          <w:b/>
          <w:bCs/>
          <w:sz w:val="22"/>
          <w:szCs w:val="22"/>
          <w:lang w:val="vi-VN"/>
        </w:rPr>
        <w:t>PHIẾU THẨM ĐỊNH ĐỀ ÁN KHUYẾN CÔNG QUỐC GIA CẤP CƠ SỞ</w:t>
      </w:r>
    </w:p>
    <w:p w:rsidR="00F967AF" w:rsidRPr="00B3119D" w:rsidRDefault="00F967AF" w:rsidP="00F967AF">
      <w:pPr>
        <w:shd w:val="clear" w:color="auto" w:fill="FFFFFF"/>
        <w:spacing w:after="120" w:line="234" w:lineRule="atLeast"/>
        <w:jc w:val="center"/>
        <w:rPr>
          <w:i/>
          <w:sz w:val="22"/>
          <w:szCs w:val="22"/>
          <w:lang w:val="vi-VN"/>
        </w:rPr>
      </w:pPr>
      <w:r w:rsidRPr="00B3119D">
        <w:rPr>
          <w:i/>
          <w:sz w:val="22"/>
          <w:szCs w:val="22"/>
          <w:lang w:val="vi-VN"/>
        </w:rPr>
        <w:t>(Áp dụng cho đề án theo đối tượng cụ thể)</w:t>
      </w:r>
    </w:p>
    <w:p w:rsidR="00F967AF" w:rsidRPr="00B3119D" w:rsidRDefault="00F967AF" w:rsidP="00F967AF">
      <w:pPr>
        <w:shd w:val="clear" w:color="auto" w:fill="FFFFFF"/>
        <w:spacing w:after="120" w:line="234" w:lineRule="atLeast"/>
        <w:ind w:firstLine="720"/>
        <w:rPr>
          <w:sz w:val="22"/>
          <w:szCs w:val="22"/>
          <w:lang w:val="vi-VN"/>
        </w:rPr>
      </w:pPr>
      <w:r w:rsidRPr="00B3119D">
        <w:rPr>
          <w:b/>
          <w:bCs/>
          <w:sz w:val="22"/>
          <w:szCs w:val="22"/>
          <w:lang w:val="vi-VN"/>
        </w:rPr>
        <w:t>Tên đề án:</w:t>
      </w:r>
      <w:r w:rsidRPr="00B3119D">
        <w:rPr>
          <w:sz w:val="22"/>
          <w:szCs w:val="22"/>
          <w:lang w:val="vi-VN"/>
        </w:rPr>
        <w:t>.....................................................................................................................................</w:t>
      </w:r>
    </w:p>
    <w:p w:rsidR="00F967AF" w:rsidRPr="00B3119D" w:rsidRDefault="00F967AF" w:rsidP="00F967AF">
      <w:pPr>
        <w:shd w:val="clear" w:color="auto" w:fill="FFFFFF"/>
        <w:spacing w:after="120" w:line="234" w:lineRule="atLeast"/>
        <w:ind w:firstLine="720"/>
        <w:rPr>
          <w:sz w:val="22"/>
          <w:szCs w:val="22"/>
          <w:lang w:val="vi-VN"/>
        </w:rPr>
      </w:pPr>
      <w:r w:rsidRPr="00B3119D">
        <w:rPr>
          <w:b/>
          <w:bCs/>
          <w:sz w:val="22"/>
          <w:szCs w:val="22"/>
          <w:lang w:val="vi-VN"/>
        </w:rPr>
        <w:t>Đơn vị thực hiện: </w:t>
      </w:r>
      <w:r w:rsidRPr="00B3119D">
        <w:rPr>
          <w:sz w:val="22"/>
          <w:szCs w:val="22"/>
          <w:lang w:val="vi-VN"/>
        </w:rPr>
        <w:t>.........................................................................................................................</w:t>
      </w:r>
    </w:p>
    <w:p w:rsidR="00F967AF" w:rsidRPr="00B3119D" w:rsidRDefault="00F967AF" w:rsidP="00F967AF">
      <w:pPr>
        <w:shd w:val="clear" w:color="auto" w:fill="FFFFFF"/>
        <w:spacing w:after="120" w:line="234" w:lineRule="atLeast"/>
        <w:ind w:firstLine="720"/>
        <w:rPr>
          <w:sz w:val="22"/>
          <w:szCs w:val="22"/>
          <w:lang w:val="vi-VN"/>
        </w:rPr>
      </w:pPr>
      <w:r w:rsidRPr="00B3119D">
        <w:rPr>
          <w:b/>
          <w:bCs/>
          <w:sz w:val="22"/>
          <w:szCs w:val="22"/>
          <w:lang w:val="vi-VN"/>
        </w:rPr>
        <w:t>Đơn vị thụ hưởng:</w:t>
      </w:r>
      <w:r w:rsidRPr="00B3119D">
        <w:rPr>
          <w:sz w:val="22"/>
          <w:szCs w:val="22"/>
          <w:lang w:val="vi-VN"/>
        </w:rPr>
        <w:t>…………………………………………….…………………………...........</w:t>
      </w:r>
    </w:p>
    <w:p w:rsidR="00F967AF" w:rsidRPr="00B3119D" w:rsidRDefault="00F967AF" w:rsidP="00F967AF">
      <w:pPr>
        <w:shd w:val="clear" w:color="auto" w:fill="FFFFFF"/>
        <w:spacing w:after="120" w:line="234" w:lineRule="atLeast"/>
        <w:ind w:firstLine="720"/>
        <w:rPr>
          <w:b/>
          <w:bCs/>
          <w:sz w:val="22"/>
          <w:szCs w:val="22"/>
          <w:lang w:val="vi-VN"/>
        </w:rPr>
      </w:pPr>
      <w:r w:rsidRPr="00B3119D">
        <w:rPr>
          <w:b/>
          <w:bCs/>
          <w:sz w:val="22"/>
          <w:szCs w:val="22"/>
          <w:lang w:val="vi-VN"/>
        </w:rPr>
        <w:t>Địa điểm đăng kí kinh doanh</w:t>
      </w:r>
      <w:r w:rsidRPr="00B3119D">
        <w:rPr>
          <w:sz w:val="22"/>
          <w:szCs w:val="22"/>
          <w:lang w:val="vi-VN"/>
        </w:rPr>
        <w:t>:………………………………………………..……………</w:t>
      </w:r>
      <w:r w:rsidRPr="00B3119D">
        <w:rPr>
          <w:bCs/>
          <w:sz w:val="22"/>
          <w:szCs w:val="22"/>
          <w:lang w:val="vi-VN"/>
        </w:rPr>
        <w:t xml:space="preserve">….   </w:t>
      </w:r>
    </w:p>
    <w:p w:rsidR="00F967AF" w:rsidRPr="00B3119D" w:rsidRDefault="00F967AF" w:rsidP="00F967AF">
      <w:pPr>
        <w:shd w:val="clear" w:color="auto" w:fill="FFFFFF"/>
        <w:spacing w:after="120" w:line="234" w:lineRule="atLeast"/>
        <w:ind w:firstLine="720"/>
        <w:rPr>
          <w:sz w:val="22"/>
          <w:szCs w:val="22"/>
          <w:lang w:val="vi-VN"/>
        </w:rPr>
      </w:pPr>
      <w:r w:rsidRPr="00B3119D">
        <w:rPr>
          <w:b/>
          <w:bCs/>
          <w:sz w:val="22"/>
          <w:szCs w:val="22"/>
          <w:lang w:val="vi-VN"/>
        </w:rPr>
        <w:t>Địa điểm thực hiện: </w:t>
      </w:r>
      <w:r w:rsidRPr="00B3119D">
        <w:rPr>
          <w:sz w:val="22"/>
          <w:szCs w:val="22"/>
          <w:lang w:val="vi-VN"/>
        </w:rPr>
        <w:t>..................................................................................................................</w:t>
      </w:r>
    </w:p>
    <w:p w:rsidR="00F967AF" w:rsidRPr="00B3119D" w:rsidRDefault="00F967AF" w:rsidP="00F967AF">
      <w:pPr>
        <w:shd w:val="clear" w:color="auto" w:fill="FFFFFF"/>
        <w:spacing w:before="60" w:after="60"/>
        <w:ind w:firstLine="720"/>
        <w:jc w:val="both"/>
        <w:rPr>
          <w:spacing w:val="-4"/>
          <w:sz w:val="22"/>
          <w:szCs w:val="22"/>
          <w:lang w:val="vi-VN"/>
        </w:rPr>
      </w:pPr>
      <w:r w:rsidRPr="00B3119D">
        <w:rPr>
          <w:i/>
          <w:iCs/>
          <w:spacing w:val="-4"/>
          <w:sz w:val="22"/>
          <w:szCs w:val="22"/>
          <w:lang w:val="vi-VN"/>
        </w:rPr>
        <w:t>- Căn cứ Nghị định số </w:t>
      </w:r>
      <w:hyperlink r:id="rId15" w:tgtFrame="_blank" w:history="1">
        <w:r w:rsidRPr="00B3119D">
          <w:rPr>
            <w:i/>
            <w:iCs/>
            <w:spacing w:val="-4"/>
            <w:sz w:val="22"/>
            <w:szCs w:val="22"/>
            <w:lang w:val="vi-VN"/>
          </w:rPr>
          <w:t>45/2012/NĐ-CP</w:t>
        </w:r>
      </w:hyperlink>
      <w:r w:rsidRPr="00B3119D">
        <w:rPr>
          <w:i/>
          <w:iCs/>
          <w:spacing w:val="-4"/>
          <w:sz w:val="22"/>
          <w:szCs w:val="22"/>
          <w:lang w:val="vi-VN"/>
        </w:rPr>
        <w:t> ngày 21 tháng 5 năm 2012 của Chính phủ về khuyến công;</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Thông tư  số </w:t>
      </w:r>
      <w:hyperlink r:id="rId16" w:tgtFrame="_blank" w:history="1">
        <w:r w:rsidRPr="00B3119D">
          <w:rPr>
            <w:i/>
            <w:iCs/>
            <w:sz w:val="22"/>
            <w:szCs w:val="22"/>
            <w:lang w:val="vi-VN"/>
          </w:rPr>
          <w:t>46/2012/TT-BCT</w:t>
        </w:r>
      </w:hyperlink>
      <w:r w:rsidRPr="00B3119D">
        <w:rPr>
          <w:i/>
          <w:iCs/>
          <w:sz w:val="22"/>
          <w:szCs w:val="22"/>
          <w:lang w:val="vi-VN"/>
        </w:rPr>
        <w:t> ngày  28 tháng 12 năm 2012 của Bộ trưởng Bộ Công Thương quy định chi tiết một số nội dung của Nghị định số </w:t>
      </w:r>
      <w:hyperlink r:id="rId17" w:tgtFrame="_blank" w:history="1">
        <w:r w:rsidRPr="00B3119D">
          <w:rPr>
            <w:i/>
            <w:iCs/>
            <w:sz w:val="22"/>
            <w:szCs w:val="22"/>
            <w:lang w:val="vi-VN"/>
          </w:rPr>
          <w:t>45/2012/NĐ-CP</w:t>
        </w:r>
      </w:hyperlink>
      <w:r w:rsidRPr="00B3119D">
        <w:rPr>
          <w:i/>
          <w:iCs/>
          <w:sz w:val="22"/>
          <w:szCs w:val="22"/>
          <w:lang w:val="vi-VN"/>
        </w:rPr>
        <w:t> của Chính phủ (được sửa đổi, bổ sung bởi Thông tư số 20/2017/TT-BCT ngày 29 tháng 9 năm 2017);</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pacing w:val="-4"/>
          <w:sz w:val="22"/>
          <w:szCs w:val="22"/>
          <w:lang w:val="vi-VN"/>
        </w:rPr>
        <w:t>- Căn cứ Thông tư số </w:t>
      </w:r>
      <w:hyperlink r:id="rId18" w:tgtFrame="_blank" w:history="1">
        <w:r w:rsidRPr="00B3119D">
          <w:rPr>
            <w:i/>
            <w:iCs/>
            <w:spacing w:val="-4"/>
            <w:sz w:val="22"/>
            <w:szCs w:val="22"/>
            <w:lang w:val="vi-VN"/>
          </w:rPr>
          <w:t>36/2013/TT-BCT </w:t>
        </w:r>
      </w:hyperlink>
      <w:r w:rsidRPr="00B3119D">
        <w:rPr>
          <w:i/>
          <w:iCs/>
          <w:spacing w:val="-4"/>
          <w:sz w:val="22"/>
          <w:szCs w:val="22"/>
          <w:lang w:val="vi-VN"/>
        </w:rPr>
        <w:t> ngày 27  tháng 12  năm 2013 của Bộ trưởng Bộ Công Thương quy định về việc xây dựng kế hoạch, tổ chức thực hiện và quản lý kinh phí khuyến công quốc gia (</w:t>
      </w:r>
      <w:r w:rsidRPr="00B3119D">
        <w:rPr>
          <w:i/>
          <w:iCs/>
          <w:sz w:val="22"/>
          <w:szCs w:val="22"/>
          <w:lang w:val="vi-VN"/>
        </w:rPr>
        <w:t>được sửa đổi, bổ sung bởi Thông tư số      /2018/TT-BCT ngày      tháng     năm 2018);</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Hồ sơ đề án đăng ký kế hoạch khuyến công quốc gia/Bản đăng ký kế hoạch khuyến công quốc gia năm .... của …;</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kết quả kiểm tra thực tế tại cơ sở công nghiệp nông thôn (nếu có);</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khác (nếu có).</w:t>
      </w:r>
    </w:p>
    <w:p w:rsidR="00F967AF" w:rsidRPr="00B3119D" w:rsidRDefault="00F967AF" w:rsidP="00F967AF">
      <w:pPr>
        <w:shd w:val="clear" w:color="auto" w:fill="FFFFFF"/>
        <w:spacing w:before="60" w:after="60"/>
        <w:ind w:firstLine="720"/>
        <w:rPr>
          <w:sz w:val="22"/>
          <w:szCs w:val="22"/>
          <w:lang w:val="vi-VN"/>
        </w:rPr>
      </w:pPr>
      <w:r w:rsidRPr="00B3119D">
        <w:rPr>
          <w:b/>
          <w:bCs/>
          <w:sz w:val="22"/>
          <w:szCs w:val="22"/>
          <w:lang w:val="vi-VN"/>
        </w:rPr>
        <w:t>I. KẾT QUẢ THẨM ĐỊNH</w:t>
      </w:r>
    </w:p>
    <w:p w:rsidR="00F967AF" w:rsidRPr="00B3119D" w:rsidRDefault="00F967AF" w:rsidP="00F967AF">
      <w:pPr>
        <w:shd w:val="clear" w:color="auto" w:fill="FFFFFF"/>
        <w:spacing w:before="60" w:after="60"/>
        <w:ind w:firstLine="720"/>
        <w:rPr>
          <w:sz w:val="22"/>
          <w:szCs w:val="22"/>
          <w:lang w:val="vi-VN"/>
        </w:rPr>
      </w:pPr>
      <w:r w:rsidRPr="00B3119D">
        <w:rPr>
          <w:b/>
          <w:bCs/>
          <w:sz w:val="22"/>
          <w:szCs w:val="22"/>
          <w:lang w:val="vi-VN"/>
        </w:rPr>
        <w:t>1. Đánh giá phạm vi và đối tượng </w:t>
      </w:r>
      <w:r w:rsidRPr="00B3119D">
        <w:rPr>
          <w:sz w:val="22"/>
          <w:szCs w:val="22"/>
          <w:vertAlign w:val="superscript"/>
          <w:lang w:val="vi-VN"/>
        </w:rPr>
        <w:t>(1)</w:t>
      </w:r>
    </w:p>
    <w:p w:rsidR="00F967AF" w:rsidRPr="00B3119D" w:rsidRDefault="00F967AF" w:rsidP="00F967AF">
      <w:pPr>
        <w:shd w:val="clear" w:color="auto" w:fill="FFFFFF"/>
        <w:spacing w:before="60" w:after="60"/>
        <w:ind w:firstLine="720"/>
        <w:jc w:val="both"/>
        <w:rPr>
          <w:sz w:val="22"/>
          <w:szCs w:val="22"/>
          <w:lang w:val="vi-VN"/>
        </w:rPr>
      </w:pPr>
      <w:r w:rsidRPr="00B3119D">
        <w:rPr>
          <w:sz w:val="22"/>
          <w:szCs w:val="22"/>
          <w:lang w:val="vi-VN"/>
        </w:rPr>
        <w:t>- Tên cơ sở công nghiệp nông thôn</w:t>
      </w:r>
      <w:r w:rsidR="008B0863" w:rsidRPr="00CA3853">
        <w:rPr>
          <w:sz w:val="22"/>
          <w:szCs w:val="22"/>
          <w:lang w:val="vi-VN"/>
        </w:rPr>
        <w:t xml:space="preserve"> </w:t>
      </w:r>
      <w:r w:rsidRPr="00B3119D">
        <w:rPr>
          <w:sz w:val="22"/>
          <w:szCs w:val="22"/>
          <w:lang w:val="vi-VN"/>
        </w:rPr>
        <w:t>.........; Giấy chứng nhận đăng ký kinh doanh/Giấy chứng nhận đăng ký doanh nghiệp số:</w:t>
      </w:r>
      <w:r w:rsidR="008B0863" w:rsidRPr="00CA3853">
        <w:rPr>
          <w:sz w:val="22"/>
          <w:szCs w:val="22"/>
          <w:lang w:val="vi-VN"/>
        </w:rPr>
        <w:t xml:space="preserve"> </w:t>
      </w:r>
      <w:r w:rsidRPr="00B3119D">
        <w:rPr>
          <w:sz w:val="22"/>
          <w:szCs w:val="22"/>
          <w:lang w:val="vi-VN"/>
        </w:rPr>
        <w:t>...; ngành nghề kinh doanh (có liên quan):</w:t>
      </w:r>
      <w:r w:rsidR="008B0863" w:rsidRPr="00CA3853">
        <w:rPr>
          <w:sz w:val="22"/>
          <w:szCs w:val="22"/>
          <w:lang w:val="vi-VN"/>
        </w:rPr>
        <w:t xml:space="preserve"> </w:t>
      </w:r>
      <w:r w:rsidRPr="00B3119D">
        <w:rPr>
          <w:sz w:val="22"/>
          <w:szCs w:val="22"/>
          <w:lang w:val="vi-VN"/>
        </w:rPr>
        <w:t>…; ngày cấp:</w:t>
      </w:r>
      <w:r w:rsidR="008B0863" w:rsidRPr="00CA3853">
        <w:rPr>
          <w:sz w:val="22"/>
          <w:szCs w:val="22"/>
          <w:lang w:val="vi-VN"/>
        </w:rPr>
        <w:t xml:space="preserve"> </w:t>
      </w:r>
      <w:r w:rsidRPr="00B3119D">
        <w:rPr>
          <w:sz w:val="22"/>
          <w:szCs w:val="22"/>
          <w:lang w:val="vi-VN"/>
        </w:rPr>
        <w:t>……; nơi cấp.........</w:t>
      </w:r>
    </w:p>
    <w:p w:rsidR="00F967AF" w:rsidRPr="00B3119D" w:rsidRDefault="00F967AF" w:rsidP="00F967AF">
      <w:pPr>
        <w:shd w:val="clear" w:color="auto" w:fill="FFFFFF"/>
        <w:spacing w:before="60" w:after="60"/>
        <w:ind w:firstLine="720"/>
        <w:jc w:val="both"/>
        <w:rPr>
          <w:sz w:val="22"/>
          <w:szCs w:val="22"/>
          <w:lang w:val="vi-VN"/>
        </w:rPr>
      </w:pPr>
      <w:r w:rsidRPr="00B3119D">
        <w:rPr>
          <w:sz w:val="22"/>
          <w:szCs w:val="22"/>
          <w:lang w:val="vi-VN"/>
        </w:rPr>
        <w:t>- Số lao động tham gia bảo hiểm xã hội bình quân năm … là</w:t>
      </w:r>
      <w:r w:rsidR="008B0863" w:rsidRPr="00CA3853">
        <w:rPr>
          <w:sz w:val="22"/>
          <w:szCs w:val="22"/>
          <w:lang w:val="vi-VN"/>
        </w:rPr>
        <w:t xml:space="preserve"> </w:t>
      </w:r>
      <w:r w:rsidRPr="00B3119D">
        <w:rPr>
          <w:sz w:val="22"/>
          <w:szCs w:val="22"/>
          <w:lang w:val="vi-VN"/>
        </w:rPr>
        <w:t>…</w:t>
      </w:r>
      <w:r w:rsidR="008B0863" w:rsidRPr="00CA3853">
        <w:rPr>
          <w:sz w:val="22"/>
          <w:szCs w:val="22"/>
          <w:lang w:val="vi-VN"/>
        </w:rPr>
        <w:t xml:space="preserve"> </w:t>
      </w:r>
      <w:r w:rsidRPr="00B3119D">
        <w:rPr>
          <w:sz w:val="22"/>
          <w:szCs w:val="22"/>
          <w:lang w:val="vi-VN"/>
        </w:rPr>
        <w:t>lao động. Tổng doanh thu của năm là</w:t>
      </w:r>
      <w:r w:rsidR="008B0863" w:rsidRPr="00CA3853">
        <w:rPr>
          <w:sz w:val="22"/>
          <w:szCs w:val="22"/>
          <w:lang w:val="vi-VN"/>
        </w:rPr>
        <w:t xml:space="preserve"> </w:t>
      </w:r>
      <w:r w:rsidRPr="00B3119D">
        <w:rPr>
          <w:sz w:val="22"/>
          <w:szCs w:val="22"/>
          <w:lang w:val="vi-VN"/>
        </w:rPr>
        <w:t>… đồng; Tổng nguồn vốn là</w:t>
      </w:r>
      <w:r w:rsidR="008B0863" w:rsidRPr="00CA3853">
        <w:rPr>
          <w:sz w:val="22"/>
          <w:szCs w:val="22"/>
          <w:lang w:val="vi-VN"/>
        </w:rPr>
        <w:t xml:space="preserve"> </w:t>
      </w:r>
      <w:r w:rsidRPr="00B3119D">
        <w:rPr>
          <w:sz w:val="22"/>
          <w:szCs w:val="22"/>
          <w:lang w:val="vi-VN"/>
        </w:rPr>
        <w:t>…</w:t>
      </w:r>
      <w:r w:rsidR="008B0863" w:rsidRPr="00CA3853">
        <w:rPr>
          <w:sz w:val="22"/>
          <w:szCs w:val="22"/>
          <w:lang w:val="vi-VN"/>
        </w:rPr>
        <w:t xml:space="preserve"> </w:t>
      </w:r>
      <w:r w:rsidRPr="00B3119D">
        <w:rPr>
          <w:sz w:val="22"/>
          <w:szCs w:val="22"/>
          <w:lang w:val="vi-VN"/>
        </w:rPr>
        <w:t>đồng theo Báo cáo tài chính năm..</w:t>
      </w:r>
      <w:r w:rsidRPr="00B3119D">
        <w:rPr>
          <w:sz w:val="22"/>
          <w:szCs w:val="22"/>
          <w:vertAlign w:val="superscript"/>
          <w:lang w:val="vi-VN"/>
        </w:rPr>
        <w:t>(2)</w:t>
      </w:r>
      <w:r w:rsidRPr="00B3119D">
        <w:rPr>
          <w:sz w:val="22"/>
          <w:szCs w:val="22"/>
          <w:lang w:val="vi-VN"/>
        </w:rPr>
        <w:t>.</w:t>
      </w:r>
    </w:p>
    <w:p w:rsidR="00F967AF" w:rsidRPr="00B3119D" w:rsidRDefault="00F967AF" w:rsidP="00F967AF">
      <w:pPr>
        <w:shd w:val="clear" w:color="auto" w:fill="FFFFFF"/>
        <w:spacing w:before="60" w:after="60"/>
        <w:ind w:firstLine="720"/>
        <w:jc w:val="both"/>
        <w:rPr>
          <w:sz w:val="22"/>
          <w:szCs w:val="22"/>
          <w:lang w:val="vi-VN"/>
        </w:rPr>
      </w:pPr>
      <w:r w:rsidRPr="00B3119D">
        <w:rPr>
          <w:sz w:val="22"/>
          <w:szCs w:val="22"/>
          <w:lang w:val="vi-VN"/>
        </w:rPr>
        <w:t xml:space="preserve">Nhận xét: </w:t>
      </w:r>
      <w:r w:rsidRPr="00B3119D">
        <w:rPr>
          <w:i/>
          <w:sz w:val="22"/>
          <w:szCs w:val="22"/>
          <w:lang w:val="vi-VN"/>
        </w:rPr>
        <w:t>(Tên cơ sở công nghiệp nông thôn)</w:t>
      </w:r>
      <w:r w:rsidRPr="00B3119D">
        <w:rPr>
          <w:sz w:val="22"/>
          <w:szCs w:val="22"/>
          <w:lang w:val="vi-VN"/>
        </w:rPr>
        <w:t xml:space="preserve"> là đúng đối tượng áp dụng theo quy định.</w:t>
      </w:r>
    </w:p>
    <w:p w:rsidR="00F967AF" w:rsidRPr="00B3119D" w:rsidRDefault="00F967AF" w:rsidP="00F967AF">
      <w:pPr>
        <w:shd w:val="clear" w:color="auto" w:fill="FFFFFF"/>
        <w:spacing w:before="60" w:after="60"/>
        <w:ind w:firstLine="720"/>
        <w:jc w:val="both"/>
        <w:rPr>
          <w:sz w:val="22"/>
          <w:szCs w:val="22"/>
          <w:lang w:val="vi-VN"/>
        </w:rPr>
      </w:pPr>
      <w:r w:rsidRPr="00B3119D">
        <w:rPr>
          <w:b/>
          <w:bCs/>
          <w:sz w:val="22"/>
          <w:szCs w:val="22"/>
          <w:lang w:val="vi-VN"/>
        </w:rPr>
        <w:t>2. Đánh giá nội dung đề án</w:t>
      </w:r>
    </w:p>
    <w:p w:rsidR="00F967AF" w:rsidRPr="00B3119D" w:rsidRDefault="00F967AF" w:rsidP="00F967AF">
      <w:pPr>
        <w:shd w:val="clear" w:color="auto" w:fill="FFFFFF"/>
        <w:spacing w:before="60" w:after="60"/>
        <w:ind w:firstLine="720"/>
        <w:jc w:val="both"/>
        <w:rPr>
          <w:sz w:val="22"/>
          <w:szCs w:val="22"/>
          <w:lang w:val="vi-VN"/>
        </w:rPr>
      </w:pPr>
      <w:r w:rsidRPr="00B3119D">
        <w:rPr>
          <w:sz w:val="22"/>
          <w:szCs w:val="22"/>
          <w:lang w:val="vi-VN"/>
        </w:rPr>
        <w:t>2.1. Đánh giá các nội dung chính của đề án quy định tại khoản 1, khoản 2, khoản 4 Điều 9 của Thông tư số 36/2013/TT-BCT.</w:t>
      </w:r>
    </w:p>
    <w:p w:rsidR="00F967AF" w:rsidRPr="00B3119D" w:rsidRDefault="00F967AF" w:rsidP="00F967AF">
      <w:pPr>
        <w:shd w:val="clear" w:color="auto" w:fill="FFFFFF"/>
        <w:spacing w:before="60" w:after="60"/>
        <w:ind w:firstLine="720"/>
        <w:jc w:val="both"/>
        <w:rPr>
          <w:sz w:val="22"/>
          <w:szCs w:val="22"/>
          <w:lang w:val="vi-VN"/>
        </w:rPr>
      </w:pPr>
      <w:r w:rsidRPr="00B3119D">
        <w:rPr>
          <w:i/>
          <w:iCs/>
          <w:sz w:val="22"/>
          <w:szCs w:val="22"/>
          <w:lang w:val="vi-VN"/>
        </w:rPr>
        <w:t>(Lưu ý: Nêu tóm tắt những đặc điểm vượt trội của công nghệ, sản phẩm, máy móc,.... cần hỗ trợ thực hiện. Đối với mô hình trình diễn kỹ thuật đánh giá các nội dung quy định tại khoản 2 Điều 1 Thông tư số </w:t>
      </w:r>
      <w:hyperlink r:id="rId19" w:tgtFrame="_blank" w:history="1">
        <w:r w:rsidRPr="00B3119D">
          <w:rPr>
            <w:i/>
            <w:iCs/>
            <w:sz w:val="22"/>
            <w:szCs w:val="22"/>
            <w:lang w:val="vi-VN"/>
          </w:rPr>
          <w:t>20/2017/TT-BCT</w:t>
        </w:r>
      </w:hyperlink>
      <w:r w:rsidRPr="00B3119D">
        <w:rPr>
          <w:i/>
          <w:iCs/>
          <w:sz w:val="22"/>
          <w:szCs w:val="22"/>
          <w:lang w:val="vi-VN"/>
        </w:rPr>
        <w:t>. Đối với ứng dụng máy móc tiên tiến đánh giá các nội dung quy định tại khoản 3 Điều 1 Thông tư số </w:t>
      </w:r>
      <w:hyperlink r:id="rId20" w:tgtFrame="_blank" w:history="1">
        <w:r w:rsidRPr="00B3119D">
          <w:rPr>
            <w:i/>
            <w:iCs/>
            <w:sz w:val="22"/>
            <w:szCs w:val="22"/>
            <w:lang w:val="vi-VN"/>
          </w:rPr>
          <w:t>20/2017/TT-BCT</w:t>
        </w:r>
      </w:hyperlink>
      <w:r w:rsidRPr="00B3119D">
        <w:rPr>
          <w:i/>
          <w:iCs/>
          <w:sz w:val="22"/>
          <w:szCs w:val="22"/>
          <w:lang w:val="vi-VN"/>
        </w:rPr>
        <w:t> ).</w:t>
      </w:r>
    </w:p>
    <w:p w:rsidR="00F967AF" w:rsidRPr="00B3119D" w:rsidRDefault="00F967AF" w:rsidP="00F967AF">
      <w:pPr>
        <w:shd w:val="clear" w:color="auto" w:fill="FFFFFF"/>
        <w:spacing w:before="60" w:after="60"/>
        <w:ind w:firstLine="720"/>
        <w:jc w:val="both"/>
        <w:rPr>
          <w:sz w:val="22"/>
          <w:szCs w:val="22"/>
          <w:lang w:val="vi-VN"/>
        </w:rPr>
      </w:pPr>
      <w:r w:rsidRPr="00B3119D">
        <w:rPr>
          <w:sz w:val="22"/>
          <w:szCs w:val="22"/>
          <w:lang w:val="vi-VN"/>
        </w:rPr>
        <w:t xml:space="preserve">2.2. Đề án thuộc diện ưu tiên (theo quy định tại Điều 6 Thông tư số 46/2012/TT-BCT và khoản 4, khoản 5 </w:t>
      </w:r>
      <w:r w:rsidRPr="00B3119D">
        <w:rPr>
          <w:iCs/>
          <w:sz w:val="22"/>
          <w:szCs w:val="22"/>
          <w:lang w:val="vi-VN"/>
        </w:rPr>
        <w:t>Thông tư số </w:t>
      </w:r>
      <w:hyperlink r:id="rId21" w:tgtFrame="_blank" w:history="1">
        <w:r w:rsidRPr="00B3119D">
          <w:rPr>
            <w:iCs/>
            <w:sz w:val="22"/>
            <w:szCs w:val="22"/>
            <w:lang w:val="vi-VN"/>
          </w:rPr>
          <w:t>20/2017/TT-BCT</w:t>
        </w:r>
      </w:hyperlink>
      <w:r w:rsidRPr="00B3119D">
        <w:rPr>
          <w:i/>
          <w:iCs/>
          <w:sz w:val="22"/>
          <w:szCs w:val="22"/>
          <w:lang w:val="vi-VN"/>
        </w:rPr>
        <w:t> </w:t>
      </w:r>
      <w:r w:rsidRPr="00B3119D">
        <w:rPr>
          <w:sz w:val="22"/>
          <w:szCs w:val="22"/>
          <w:lang w:val="vi-VN"/>
        </w:rPr>
        <w:t>):…………………..…………………………………</w:t>
      </w:r>
    </w:p>
    <w:p w:rsidR="00F967AF" w:rsidRPr="00B3119D" w:rsidRDefault="00F967AF" w:rsidP="00F967AF">
      <w:pPr>
        <w:shd w:val="clear" w:color="auto" w:fill="FFFFFF"/>
        <w:spacing w:before="60" w:after="60"/>
        <w:ind w:firstLine="720"/>
        <w:jc w:val="both"/>
        <w:rPr>
          <w:sz w:val="22"/>
          <w:szCs w:val="22"/>
          <w:lang w:val="vi-VN"/>
        </w:rPr>
      </w:pPr>
      <w:r w:rsidRPr="00B3119D">
        <w:rPr>
          <w:b/>
          <w:bCs/>
          <w:sz w:val="22"/>
          <w:szCs w:val="22"/>
          <w:lang w:val="vi-VN"/>
        </w:rPr>
        <w:t>3. Về dự toán kinh phí</w:t>
      </w:r>
      <w:r w:rsidRPr="00B3119D">
        <w:rPr>
          <w:sz w:val="22"/>
          <w:szCs w:val="22"/>
          <w:lang w:val="vi-VN"/>
        </w:rPr>
        <w:t>: Tổng kinh phí: … triệu đồng. Trong đó: Kinh phí khuyến công quốc gia đề nghị hỗ trợ:</w:t>
      </w:r>
      <w:r w:rsidR="00223B29" w:rsidRPr="00CA3853">
        <w:rPr>
          <w:sz w:val="22"/>
          <w:szCs w:val="22"/>
          <w:lang w:val="vi-VN"/>
        </w:rPr>
        <w:t xml:space="preserve"> </w:t>
      </w:r>
      <w:r w:rsidRPr="00B3119D">
        <w:rPr>
          <w:sz w:val="22"/>
          <w:szCs w:val="22"/>
          <w:lang w:val="vi-VN"/>
        </w:rPr>
        <w:t>...</w:t>
      </w:r>
      <w:r w:rsidR="00223B29" w:rsidRPr="00CA3853">
        <w:rPr>
          <w:sz w:val="22"/>
          <w:szCs w:val="22"/>
          <w:lang w:val="vi-VN"/>
        </w:rPr>
        <w:t xml:space="preserve"> </w:t>
      </w:r>
      <w:r w:rsidRPr="00B3119D">
        <w:rPr>
          <w:sz w:val="22"/>
          <w:szCs w:val="22"/>
          <w:lang w:val="vi-VN"/>
        </w:rPr>
        <w:t>triệu đồng; nguồn khác:</w:t>
      </w:r>
      <w:r w:rsidR="00223B29" w:rsidRPr="00CA3853">
        <w:rPr>
          <w:sz w:val="22"/>
          <w:szCs w:val="22"/>
          <w:lang w:val="vi-VN"/>
        </w:rPr>
        <w:t xml:space="preserve"> </w:t>
      </w:r>
      <w:r w:rsidRPr="00B3119D">
        <w:rPr>
          <w:sz w:val="22"/>
          <w:szCs w:val="22"/>
          <w:lang w:val="vi-VN"/>
        </w:rPr>
        <w:t>...</w:t>
      </w:r>
      <w:r w:rsidR="00223B29" w:rsidRPr="00CA3853">
        <w:rPr>
          <w:sz w:val="22"/>
          <w:szCs w:val="22"/>
          <w:lang w:val="vi-VN"/>
        </w:rPr>
        <w:t xml:space="preserve"> </w:t>
      </w:r>
      <w:r w:rsidRPr="00B3119D">
        <w:rPr>
          <w:sz w:val="22"/>
          <w:szCs w:val="22"/>
          <w:lang w:val="vi-VN"/>
        </w:rPr>
        <w:t xml:space="preserve">triệu đồng (nêu rõ nguồn). Trong đề án này chưa được hỗ trợ từ bất kỳ nguồn ngân sách nào của </w:t>
      </w:r>
      <w:r w:rsidR="00223B29" w:rsidRPr="00CA3853">
        <w:rPr>
          <w:sz w:val="22"/>
          <w:szCs w:val="22"/>
          <w:lang w:val="vi-VN"/>
        </w:rPr>
        <w:t>N</w:t>
      </w:r>
      <w:r w:rsidR="00223B29" w:rsidRPr="00B3119D">
        <w:rPr>
          <w:sz w:val="22"/>
          <w:szCs w:val="22"/>
          <w:lang w:val="vi-VN"/>
        </w:rPr>
        <w:t xml:space="preserve">hà </w:t>
      </w:r>
      <w:r w:rsidRPr="00B3119D">
        <w:rPr>
          <w:sz w:val="22"/>
          <w:szCs w:val="22"/>
          <w:lang w:val="vi-VN"/>
        </w:rPr>
        <w:t>nước cho nội dung chi đề nghị hỗ trợ từ nguồn kinh phí khuyến công quốc gia.</w:t>
      </w:r>
    </w:p>
    <w:p w:rsidR="00F967AF" w:rsidRPr="00CA3853" w:rsidRDefault="00F967AF" w:rsidP="00F967AF">
      <w:pPr>
        <w:shd w:val="clear" w:color="auto" w:fill="FFFFFF"/>
        <w:spacing w:before="60" w:after="60"/>
        <w:ind w:firstLine="720"/>
        <w:jc w:val="both"/>
        <w:rPr>
          <w:sz w:val="22"/>
          <w:szCs w:val="22"/>
          <w:lang w:val="vi-VN"/>
        </w:rPr>
      </w:pPr>
      <w:r w:rsidRPr="00B3119D">
        <w:rPr>
          <w:b/>
          <w:bCs/>
          <w:sz w:val="22"/>
          <w:szCs w:val="22"/>
          <w:lang w:val="vi-VN"/>
        </w:rPr>
        <w:t>4. Đánh giá sự phù hợp và đầy đủ của hồ sơ, tài liệu đề án</w:t>
      </w:r>
      <w:r w:rsidRPr="00B3119D">
        <w:rPr>
          <w:sz w:val="22"/>
          <w:szCs w:val="22"/>
          <w:lang w:val="vi-VN"/>
        </w:rPr>
        <w:t>:</w:t>
      </w:r>
      <w:r w:rsidR="00223B29" w:rsidRPr="00CA3853">
        <w:rPr>
          <w:sz w:val="22"/>
          <w:szCs w:val="22"/>
          <w:lang w:val="vi-VN"/>
        </w:rPr>
        <w:t xml:space="preserve"> </w:t>
      </w:r>
      <w:r w:rsidRPr="00B3119D">
        <w:rPr>
          <w:sz w:val="22"/>
          <w:szCs w:val="22"/>
          <w:lang w:val="vi-VN"/>
        </w:rPr>
        <w:t>………………………………...</w:t>
      </w:r>
    </w:p>
    <w:p w:rsidR="00223B29" w:rsidRPr="00E3470E" w:rsidRDefault="00223B29" w:rsidP="00F967AF">
      <w:pPr>
        <w:shd w:val="clear" w:color="auto" w:fill="FFFFFF"/>
        <w:spacing w:before="60" w:after="60"/>
        <w:ind w:firstLine="720"/>
        <w:jc w:val="both"/>
        <w:rPr>
          <w:sz w:val="22"/>
          <w:szCs w:val="22"/>
          <w:lang w:val="vi-VN"/>
        </w:rPr>
      </w:pPr>
      <w:r w:rsidRPr="00CA3853">
        <w:rPr>
          <w:sz w:val="22"/>
          <w:szCs w:val="22"/>
          <w:lang w:val="vi-VN"/>
        </w:rPr>
        <w:t>…………………………………………………………………………………………………...</w:t>
      </w:r>
    </w:p>
    <w:p w:rsidR="00F967AF" w:rsidRPr="00B3119D" w:rsidRDefault="00F967AF" w:rsidP="00F967AF">
      <w:pPr>
        <w:shd w:val="clear" w:color="auto" w:fill="FFFFFF"/>
        <w:spacing w:before="60" w:after="60"/>
        <w:ind w:firstLine="720"/>
        <w:jc w:val="both"/>
        <w:rPr>
          <w:sz w:val="22"/>
          <w:szCs w:val="22"/>
          <w:lang w:val="vi-VN"/>
        </w:rPr>
      </w:pPr>
      <w:r w:rsidRPr="00B3119D">
        <w:rPr>
          <w:b/>
          <w:bCs/>
          <w:sz w:val="22"/>
          <w:szCs w:val="22"/>
          <w:lang w:val="vi-VN"/>
        </w:rPr>
        <w:lastRenderedPageBreak/>
        <w:t>II. ĐÁNH GIÁ NĂNG LỰC CỦA ĐƠN VỊ THỰC HIỆN VÀ ĐƠN VỊ PHỐI HỢP</w:t>
      </w:r>
    </w:p>
    <w:p w:rsidR="00F967AF" w:rsidRPr="00B3119D" w:rsidRDefault="00F967AF" w:rsidP="00F967AF">
      <w:pPr>
        <w:shd w:val="clear" w:color="auto" w:fill="FFFFFF"/>
        <w:spacing w:before="60" w:after="60"/>
        <w:ind w:firstLine="720"/>
        <w:jc w:val="both"/>
        <w:rPr>
          <w:sz w:val="22"/>
          <w:szCs w:val="22"/>
          <w:lang w:val="vi-VN"/>
        </w:rPr>
      </w:pPr>
      <w:r w:rsidRPr="00B3119D">
        <w:rPr>
          <w:sz w:val="22"/>
          <w:szCs w:val="22"/>
          <w:lang w:val="vi-VN"/>
        </w:rPr>
        <w:t>…………………………………………………………………………………………………...</w:t>
      </w:r>
    </w:p>
    <w:p w:rsidR="00F967AF" w:rsidRPr="00B3119D" w:rsidRDefault="00F967AF" w:rsidP="00F967AF">
      <w:pPr>
        <w:shd w:val="clear" w:color="auto" w:fill="FFFFFF"/>
        <w:spacing w:before="60" w:after="60"/>
        <w:ind w:firstLine="720"/>
        <w:jc w:val="both"/>
        <w:rPr>
          <w:sz w:val="22"/>
          <w:szCs w:val="22"/>
          <w:lang w:val="vi-VN"/>
        </w:rPr>
      </w:pPr>
      <w:r w:rsidRPr="00B3119D">
        <w:rPr>
          <w:b/>
          <w:bCs/>
          <w:sz w:val="22"/>
          <w:szCs w:val="22"/>
          <w:lang w:val="vi-VN"/>
        </w:rPr>
        <w:t>III. KIẾN NGHỊ</w:t>
      </w:r>
    </w:p>
    <w:p w:rsidR="00F967AF" w:rsidRPr="00B3119D" w:rsidRDefault="00F967AF" w:rsidP="00F967AF">
      <w:pPr>
        <w:shd w:val="clear" w:color="auto" w:fill="FFFFFF"/>
        <w:spacing w:before="60" w:after="60"/>
        <w:ind w:firstLine="720"/>
        <w:jc w:val="both"/>
        <w:rPr>
          <w:sz w:val="22"/>
          <w:szCs w:val="22"/>
          <w:lang w:val="vi-VN"/>
        </w:rPr>
      </w:pPr>
      <w:r w:rsidRPr="00B3119D">
        <w:rPr>
          <w:sz w:val="22"/>
          <w:szCs w:val="22"/>
          <w:lang w:val="vi-VN"/>
        </w:rPr>
        <w:t>Kết quả thẩm định đề án (</w:t>
      </w:r>
      <w:r w:rsidRPr="00B3119D">
        <w:rPr>
          <w:i/>
          <w:iCs/>
          <w:sz w:val="22"/>
          <w:szCs w:val="22"/>
          <w:lang w:val="vi-VN"/>
        </w:rPr>
        <w:t>tên.........</w:t>
      </w:r>
      <w:r w:rsidRPr="00B3119D">
        <w:rPr>
          <w:sz w:val="22"/>
          <w:szCs w:val="22"/>
          <w:lang w:val="vi-VN"/>
        </w:rPr>
        <w:t>) của đơn vị (</w:t>
      </w:r>
      <w:r w:rsidRPr="00B3119D">
        <w:rPr>
          <w:i/>
          <w:iCs/>
          <w:sz w:val="22"/>
          <w:szCs w:val="22"/>
          <w:lang w:val="vi-VN"/>
        </w:rPr>
        <w:t>tên ........</w:t>
      </w:r>
      <w:r w:rsidRPr="00B3119D">
        <w:rPr>
          <w:sz w:val="22"/>
          <w:szCs w:val="22"/>
          <w:lang w:val="vi-VN"/>
        </w:rPr>
        <w:t>) đáp ứng được nội dung chương trình hoạt động khuyến công và đúng các quy định hiện hành. Đề nghị thứ tự ưu tiên của đề án………/………</w:t>
      </w:r>
      <w:r w:rsidR="008930B3" w:rsidRPr="000D56C3">
        <w:rPr>
          <w:sz w:val="22"/>
          <w:szCs w:val="22"/>
          <w:lang w:val="vi-VN"/>
        </w:rPr>
        <w:t xml:space="preserve"> </w:t>
      </w:r>
      <w:r w:rsidRPr="00B3119D">
        <w:rPr>
          <w:sz w:val="22"/>
          <w:szCs w:val="22"/>
          <w:lang w:val="vi-VN"/>
        </w:rPr>
        <w:t>trong Danh mục đề án, nhiệm vụ đăng ký kế hoạch KCQG.</w:t>
      </w:r>
    </w:p>
    <w:p w:rsidR="00F967AF" w:rsidRPr="00B3119D" w:rsidRDefault="00F967AF" w:rsidP="00F967AF">
      <w:pPr>
        <w:shd w:val="clear" w:color="auto" w:fill="FFFFFF"/>
        <w:spacing w:before="60" w:after="60"/>
        <w:ind w:firstLine="720"/>
        <w:jc w:val="both"/>
        <w:rPr>
          <w:spacing w:val="-4"/>
          <w:sz w:val="22"/>
          <w:szCs w:val="22"/>
          <w:lang w:val="vi-VN"/>
        </w:rPr>
      </w:pPr>
      <w:r w:rsidRPr="00B3119D">
        <w:rPr>
          <w:spacing w:val="-4"/>
          <w:sz w:val="22"/>
          <w:szCs w:val="22"/>
          <w:lang w:val="vi-VN"/>
        </w:rPr>
        <w:t>Đề nghị Cục Công Thương địa phương thẩm định, tổng hợp và trình Bộ trưởng Bộ Công Thương phê duyệt./.</w:t>
      </w:r>
    </w:p>
    <w:p w:rsidR="00F967AF" w:rsidRPr="00B3119D" w:rsidRDefault="00F967AF" w:rsidP="00F967AF">
      <w:pPr>
        <w:shd w:val="clear" w:color="auto" w:fill="FFFFFF"/>
        <w:spacing w:after="120" w:line="234" w:lineRule="atLeast"/>
        <w:ind w:firstLine="720"/>
        <w:rPr>
          <w:sz w:val="22"/>
          <w:szCs w:val="22"/>
          <w:lang w:val="vi-VN"/>
        </w:rPr>
      </w:pPr>
      <w:r w:rsidRPr="00B3119D">
        <w:rPr>
          <w:sz w:val="22"/>
          <w:szCs w:val="22"/>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68"/>
        <w:gridCol w:w="4788"/>
      </w:tblGrid>
      <w:tr w:rsidR="00F967AF" w:rsidRPr="006B473F" w:rsidTr="00CA3853">
        <w:trPr>
          <w:tblCellSpacing w:w="0" w:type="dxa"/>
        </w:trPr>
        <w:tc>
          <w:tcPr>
            <w:tcW w:w="406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ind w:firstLine="720"/>
              <w:rPr>
                <w:sz w:val="22"/>
                <w:szCs w:val="22"/>
                <w:lang w:val="vi-VN"/>
              </w:rPr>
            </w:pPr>
            <w:r w:rsidRPr="00B3119D">
              <w:rPr>
                <w:b/>
                <w:bCs/>
                <w:sz w:val="22"/>
                <w:szCs w:val="22"/>
                <w:lang w:val="vi-VN"/>
              </w:rPr>
              <w:t> </w:t>
            </w:r>
          </w:p>
        </w:tc>
        <w:tc>
          <w:tcPr>
            <w:tcW w:w="478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ind w:firstLine="720"/>
              <w:jc w:val="center"/>
              <w:rPr>
                <w:i/>
                <w:iCs/>
                <w:sz w:val="22"/>
                <w:szCs w:val="22"/>
                <w:lang w:val="vi-VN"/>
              </w:rPr>
            </w:pPr>
            <w:r w:rsidRPr="00B3119D">
              <w:rPr>
                <w:b/>
                <w:bCs/>
                <w:sz w:val="22"/>
                <w:szCs w:val="22"/>
                <w:lang w:val="vi-VN"/>
              </w:rPr>
              <w:t>GIÁM ĐỐC SỞ CÔNG THƯƠNG</w:t>
            </w:r>
          </w:p>
          <w:p w:rsidR="00F967AF" w:rsidRPr="00B3119D" w:rsidRDefault="00F967AF" w:rsidP="00CA3853">
            <w:pPr>
              <w:spacing w:after="120" w:line="234" w:lineRule="atLeast"/>
              <w:ind w:firstLine="720"/>
              <w:jc w:val="center"/>
              <w:rPr>
                <w:lang w:val="vi-VN"/>
              </w:rPr>
            </w:pPr>
            <w:r w:rsidRPr="00B3119D">
              <w:rPr>
                <w:i/>
                <w:iCs/>
                <w:sz w:val="22"/>
                <w:szCs w:val="22"/>
                <w:lang w:val="vi-VN"/>
              </w:rPr>
              <w:t>(Ký tên và đóng dấu)</w:t>
            </w:r>
          </w:p>
        </w:tc>
      </w:tr>
    </w:tbl>
    <w:p w:rsidR="00F967AF" w:rsidRPr="00B3119D" w:rsidRDefault="00F967AF" w:rsidP="00F967AF">
      <w:pPr>
        <w:shd w:val="clear" w:color="auto" w:fill="FFFFFF"/>
        <w:spacing w:after="120" w:line="234" w:lineRule="atLeast"/>
        <w:ind w:firstLine="720"/>
        <w:rPr>
          <w:b/>
          <w:bCs/>
          <w:sz w:val="22"/>
          <w:szCs w:val="22"/>
          <w:lang w:val="vi-VN"/>
        </w:rPr>
      </w:pPr>
    </w:p>
    <w:p w:rsidR="00F967AF" w:rsidRPr="00B3119D" w:rsidRDefault="00F967AF" w:rsidP="00F967AF">
      <w:pPr>
        <w:shd w:val="clear" w:color="auto" w:fill="FFFFFF"/>
        <w:spacing w:after="120" w:line="234" w:lineRule="atLeast"/>
        <w:ind w:firstLine="720"/>
        <w:rPr>
          <w:sz w:val="22"/>
          <w:szCs w:val="22"/>
          <w:lang w:val="vi-VN"/>
        </w:rPr>
      </w:pPr>
      <w:r w:rsidRPr="00B3119D">
        <w:rPr>
          <w:b/>
          <w:bCs/>
          <w:sz w:val="22"/>
          <w:szCs w:val="22"/>
          <w:lang w:val="vi-VN"/>
        </w:rPr>
        <w:t>Tài liệu kèm theo:</w:t>
      </w:r>
    </w:p>
    <w:p w:rsidR="00F967AF" w:rsidRPr="00B3119D" w:rsidRDefault="00F967AF" w:rsidP="00F967AF">
      <w:pPr>
        <w:shd w:val="clear" w:color="auto" w:fill="FFFFFF"/>
        <w:spacing w:line="234" w:lineRule="atLeast"/>
        <w:ind w:firstLine="720"/>
        <w:rPr>
          <w:sz w:val="22"/>
          <w:szCs w:val="22"/>
          <w:lang w:val="vi-VN"/>
        </w:rPr>
      </w:pPr>
      <w:r w:rsidRPr="00B3119D">
        <w:rPr>
          <w:sz w:val="22"/>
          <w:szCs w:val="22"/>
          <w:lang w:val="vi-VN"/>
        </w:rPr>
        <w:t>- Hồ sơ đề án;</w:t>
      </w:r>
    </w:p>
    <w:p w:rsidR="00F967AF" w:rsidRPr="00B3119D" w:rsidRDefault="00F967AF" w:rsidP="00F967AF">
      <w:pPr>
        <w:shd w:val="clear" w:color="auto" w:fill="FFFFFF"/>
        <w:spacing w:line="234" w:lineRule="atLeast"/>
        <w:ind w:firstLine="720"/>
        <w:rPr>
          <w:sz w:val="22"/>
          <w:szCs w:val="22"/>
          <w:lang w:val="vi-VN"/>
        </w:rPr>
      </w:pPr>
      <w:r w:rsidRPr="00B3119D">
        <w:rPr>
          <w:sz w:val="22"/>
          <w:szCs w:val="22"/>
          <w:lang w:val="vi-VN"/>
        </w:rPr>
        <w:t>- Tài liệu khác….</w:t>
      </w:r>
    </w:p>
    <w:p w:rsidR="00F967AF" w:rsidRPr="00B3119D" w:rsidRDefault="00F967AF" w:rsidP="00F967AF">
      <w:pPr>
        <w:shd w:val="clear" w:color="auto" w:fill="FFFFFF"/>
        <w:spacing w:after="120" w:line="234" w:lineRule="atLeast"/>
        <w:ind w:firstLine="720"/>
        <w:rPr>
          <w:b/>
          <w:bCs/>
          <w:sz w:val="22"/>
          <w:szCs w:val="22"/>
          <w:lang w:val="vi-VN"/>
        </w:rPr>
      </w:pPr>
    </w:p>
    <w:p w:rsidR="00F967AF" w:rsidRPr="00B3119D" w:rsidRDefault="00F967AF" w:rsidP="00F967AF">
      <w:pPr>
        <w:shd w:val="clear" w:color="auto" w:fill="FFFFFF"/>
        <w:spacing w:after="120" w:line="234" w:lineRule="atLeast"/>
        <w:ind w:firstLine="720"/>
        <w:rPr>
          <w:b/>
          <w:bCs/>
          <w:sz w:val="22"/>
          <w:szCs w:val="22"/>
          <w:lang w:val="vi-VN"/>
        </w:rPr>
      </w:pPr>
    </w:p>
    <w:p w:rsidR="00F967AF" w:rsidRPr="00B3119D" w:rsidRDefault="00F967AF" w:rsidP="00F967AF">
      <w:pPr>
        <w:shd w:val="clear" w:color="auto" w:fill="FFFFFF"/>
        <w:spacing w:after="120" w:line="234" w:lineRule="atLeast"/>
        <w:ind w:firstLine="720"/>
        <w:rPr>
          <w:b/>
          <w:bCs/>
          <w:sz w:val="22"/>
          <w:szCs w:val="22"/>
          <w:lang w:val="vi-VN"/>
        </w:rPr>
      </w:pPr>
    </w:p>
    <w:p w:rsidR="00F967AF" w:rsidRPr="00B3119D" w:rsidRDefault="00F967AF" w:rsidP="00F967AF">
      <w:pPr>
        <w:shd w:val="clear" w:color="auto" w:fill="FFFFFF"/>
        <w:spacing w:after="120" w:line="234" w:lineRule="atLeast"/>
        <w:ind w:firstLine="720"/>
        <w:rPr>
          <w:b/>
          <w:bCs/>
          <w:sz w:val="22"/>
          <w:szCs w:val="22"/>
          <w:lang w:val="vi-VN"/>
        </w:rPr>
      </w:pPr>
    </w:p>
    <w:p w:rsidR="00F967AF" w:rsidRPr="00B3119D" w:rsidRDefault="00F967AF" w:rsidP="00CA3853">
      <w:pPr>
        <w:shd w:val="clear" w:color="auto" w:fill="FFFFFF"/>
        <w:spacing w:after="120" w:line="234" w:lineRule="atLeast"/>
        <w:rPr>
          <w:sz w:val="22"/>
          <w:szCs w:val="22"/>
          <w:lang w:val="vi-VN"/>
        </w:rPr>
      </w:pPr>
      <w:r w:rsidRPr="00B3119D">
        <w:rPr>
          <w:b/>
          <w:bCs/>
          <w:sz w:val="22"/>
          <w:szCs w:val="22"/>
          <w:lang w:val="vi-VN"/>
        </w:rPr>
        <w:t>___________________________</w:t>
      </w:r>
    </w:p>
    <w:p w:rsidR="00F967AF" w:rsidRPr="00CA3853" w:rsidRDefault="00F967AF" w:rsidP="00CA3853">
      <w:pPr>
        <w:shd w:val="clear" w:color="auto" w:fill="FFFFFF"/>
        <w:spacing w:after="120" w:line="234" w:lineRule="atLeast"/>
        <w:jc w:val="both"/>
        <w:rPr>
          <w:sz w:val="20"/>
          <w:szCs w:val="20"/>
          <w:lang w:val="vi-VN"/>
        </w:rPr>
      </w:pPr>
      <w:r w:rsidRPr="00CA3853">
        <w:rPr>
          <w:sz w:val="20"/>
          <w:szCs w:val="20"/>
          <w:vertAlign w:val="superscript"/>
          <w:lang w:val="vi-VN"/>
        </w:rPr>
        <w:t>(1)</w:t>
      </w:r>
      <w:r w:rsidRPr="00CA3853">
        <w:rPr>
          <w:sz w:val="20"/>
          <w:szCs w:val="20"/>
          <w:lang w:val="vi-VN"/>
        </w:rPr>
        <w:t xml:space="preserve"> Đối với hỗ trợ lập quy hoạch chi tiết, đầu tư hạ tầng cụm công nghiệp, đầu tư hệ thống xử lý nước thải tại cụm công nghiệp: ghi chung nhóm đối tượng thụ hưởng.</w:t>
      </w:r>
    </w:p>
    <w:p w:rsidR="00F967AF" w:rsidRPr="00CA3853" w:rsidRDefault="00F967AF" w:rsidP="00CA3853">
      <w:pPr>
        <w:shd w:val="clear" w:color="auto" w:fill="FFFFFF"/>
        <w:spacing w:after="120" w:line="234" w:lineRule="atLeast"/>
        <w:jc w:val="both"/>
        <w:rPr>
          <w:sz w:val="20"/>
          <w:szCs w:val="20"/>
          <w:lang w:val="vi-VN"/>
        </w:rPr>
      </w:pPr>
      <w:r w:rsidRPr="00CA3853">
        <w:rPr>
          <w:sz w:val="20"/>
          <w:szCs w:val="20"/>
          <w:vertAlign w:val="superscript"/>
          <w:lang w:val="vi-VN"/>
        </w:rPr>
        <w:t>(2)</w:t>
      </w:r>
      <w:r w:rsidRPr="00CA3853">
        <w:rPr>
          <w:sz w:val="20"/>
          <w:szCs w:val="20"/>
          <w:lang w:val="vi-VN"/>
        </w:rPr>
        <w:t xml:space="preserve"> Chỉ ghi đối với cơ sở công nghiệp nông thôn là doanh nghiệp nhỏ và vừa. Hợp tác xã, Tổ hợp tác, Hộ kinh doanh cá thể, các cơ sở công nghiệp áp dụng sản xuất sạch hơn không phải ghi phần này.</w:t>
      </w:r>
    </w:p>
    <w:p w:rsidR="00F967AF" w:rsidRPr="00B3119D" w:rsidRDefault="00F967AF" w:rsidP="00F967AF">
      <w:pPr>
        <w:shd w:val="clear" w:color="auto" w:fill="FFFFFF"/>
        <w:spacing w:after="120" w:line="234" w:lineRule="atLeast"/>
        <w:ind w:firstLine="720"/>
        <w:rPr>
          <w:sz w:val="22"/>
          <w:szCs w:val="22"/>
          <w:lang w:val="vi-VN"/>
        </w:rPr>
      </w:pPr>
      <w:r w:rsidRPr="00B3119D">
        <w:rPr>
          <w:sz w:val="22"/>
          <w:szCs w:val="22"/>
          <w:lang w:val="vi-VN"/>
        </w:rPr>
        <w:t> </w:t>
      </w:r>
    </w:p>
    <w:p w:rsidR="00F967AF" w:rsidRPr="00B3119D" w:rsidRDefault="00F967AF" w:rsidP="00F967AF">
      <w:pPr>
        <w:shd w:val="clear" w:color="auto" w:fill="FFFFFF"/>
        <w:spacing w:after="120" w:line="234" w:lineRule="atLeast"/>
        <w:ind w:firstLine="720"/>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F967AF" w:rsidRPr="00B3119D" w:rsidRDefault="00F967AF" w:rsidP="00F967AF">
      <w:pPr>
        <w:shd w:val="clear" w:color="auto" w:fill="FFFFFF"/>
        <w:spacing w:after="120" w:line="234" w:lineRule="atLeast"/>
        <w:rPr>
          <w:sz w:val="22"/>
          <w:szCs w:val="22"/>
          <w:lang w:val="vi-VN"/>
        </w:rPr>
      </w:pPr>
    </w:p>
    <w:p w:rsidR="00DA7CB3" w:rsidRDefault="00DA7CB3" w:rsidP="00F967AF">
      <w:pPr>
        <w:rPr>
          <w:b/>
          <w:bCs/>
          <w:sz w:val="28"/>
          <w:szCs w:val="28"/>
          <w:u w:val="single"/>
          <w:lang w:val="vi-VN"/>
        </w:rPr>
        <w:sectPr w:rsidR="00DA7CB3" w:rsidSect="00962967">
          <w:pgSz w:w="11907" w:h="16840" w:code="9"/>
          <w:pgMar w:top="1134" w:right="1134" w:bottom="1134" w:left="1701" w:header="720" w:footer="720" w:gutter="0"/>
          <w:cols w:space="720"/>
          <w:titlePg/>
          <w:docGrid w:linePitch="381"/>
        </w:sectPr>
      </w:pPr>
    </w:p>
    <w:p w:rsidR="00F967AF" w:rsidRPr="00B3119D" w:rsidRDefault="00F967AF" w:rsidP="00F967AF">
      <w:pPr>
        <w:rPr>
          <w:sz w:val="28"/>
          <w:szCs w:val="28"/>
          <w:u w:val="single"/>
          <w:lang w:val="vi-VN"/>
        </w:rPr>
      </w:pPr>
      <w:r w:rsidRPr="00B3119D">
        <w:rPr>
          <w:b/>
          <w:bCs/>
          <w:sz w:val="28"/>
          <w:szCs w:val="28"/>
          <w:u w:val="single"/>
          <w:lang w:val="vi-VN"/>
        </w:rPr>
        <w:lastRenderedPageBreak/>
        <w:t>Mẫu số 5b</w:t>
      </w:r>
    </w:p>
    <w:p w:rsidR="00F967AF" w:rsidRPr="00B3119D" w:rsidRDefault="00F967AF" w:rsidP="00F967AF">
      <w:pPr>
        <w:shd w:val="clear" w:color="auto" w:fill="FFFFFF"/>
        <w:jc w:val="center"/>
        <w:rPr>
          <w:i/>
          <w:iCs/>
          <w:sz w:val="22"/>
          <w:szCs w:val="22"/>
          <w:lang w:val="vi-VN"/>
        </w:rPr>
      </w:pPr>
    </w:p>
    <w:p w:rsidR="00F967AF" w:rsidRPr="00B3119D" w:rsidRDefault="00F967AF" w:rsidP="00F967AF">
      <w:pPr>
        <w:spacing w:before="120" w:after="280" w:afterAutospacing="1"/>
        <w:jc w:val="center"/>
        <w:rPr>
          <w:sz w:val="22"/>
          <w:szCs w:val="22"/>
          <w:lang w:val="vi-VN"/>
        </w:rPr>
      </w:pPr>
      <w:r w:rsidRPr="00B3119D">
        <w:rPr>
          <w:b/>
          <w:bCs/>
          <w:sz w:val="22"/>
          <w:szCs w:val="22"/>
          <w:lang w:val="vi-VN"/>
        </w:rPr>
        <w:t>CỘNG HÒA XÃ HỘI CHỦ NGHĨA VIỆT NAM</w:t>
      </w:r>
      <w:r w:rsidRPr="00B3119D">
        <w:rPr>
          <w:b/>
          <w:bCs/>
          <w:sz w:val="22"/>
          <w:szCs w:val="22"/>
          <w:lang w:val="vi-VN"/>
        </w:rPr>
        <w:br/>
        <w:t>Độc lập - Tự do - Hạnh phúc</w:t>
      </w:r>
      <w:r w:rsidRPr="00B3119D">
        <w:rPr>
          <w:b/>
          <w:bCs/>
          <w:sz w:val="22"/>
          <w:szCs w:val="22"/>
          <w:lang w:val="vi-VN"/>
        </w:rPr>
        <w:br/>
        <w:t>-----------------------------------</w:t>
      </w:r>
    </w:p>
    <w:p w:rsidR="00F967AF" w:rsidRPr="00B3119D" w:rsidRDefault="00F967AF" w:rsidP="00F967AF">
      <w:pPr>
        <w:jc w:val="center"/>
        <w:rPr>
          <w:b/>
          <w:sz w:val="22"/>
          <w:szCs w:val="22"/>
          <w:lang w:val="vi-VN"/>
        </w:rPr>
      </w:pPr>
      <w:r w:rsidRPr="00B3119D">
        <w:rPr>
          <w:b/>
          <w:bCs/>
          <w:sz w:val="22"/>
          <w:szCs w:val="22"/>
          <w:lang w:val="vi-VN"/>
        </w:rPr>
        <w:t>BIÊN BẢN NGHIỆM THU CƠ SỞ</w:t>
      </w:r>
    </w:p>
    <w:p w:rsidR="00F967AF" w:rsidRPr="00B3119D" w:rsidRDefault="00F967AF" w:rsidP="00F967AF">
      <w:pPr>
        <w:spacing w:before="120"/>
        <w:ind w:firstLine="720"/>
        <w:jc w:val="center"/>
        <w:rPr>
          <w:i/>
          <w:iCs/>
          <w:sz w:val="22"/>
          <w:szCs w:val="22"/>
          <w:lang w:val="vi-VN"/>
        </w:rPr>
      </w:pPr>
      <w:r w:rsidRPr="00B3119D">
        <w:rPr>
          <w:i/>
          <w:sz w:val="22"/>
          <w:szCs w:val="22"/>
          <w:lang w:val="vi-VN"/>
        </w:rPr>
        <w:t>(Á</w:t>
      </w:r>
      <w:r w:rsidRPr="00B3119D">
        <w:rPr>
          <w:i/>
          <w:iCs/>
          <w:sz w:val="22"/>
          <w:szCs w:val="22"/>
          <w:lang w:val="vi-VN"/>
        </w:rPr>
        <w:t xml:space="preserve">p dụng cho các dạng đề án khởi sự, thành lập doanh nghiệp, quản trị doanh nghiệp, </w:t>
      </w:r>
    </w:p>
    <w:p w:rsidR="00F967AF" w:rsidRPr="00B3119D" w:rsidRDefault="00F967AF" w:rsidP="00F967AF">
      <w:pPr>
        <w:ind w:firstLine="720"/>
        <w:jc w:val="center"/>
        <w:rPr>
          <w:i/>
          <w:iCs/>
          <w:sz w:val="22"/>
          <w:szCs w:val="22"/>
          <w:lang w:val="vi-VN"/>
        </w:rPr>
      </w:pPr>
      <w:r w:rsidRPr="00B3119D">
        <w:rPr>
          <w:i/>
          <w:iCs/>
          <w:sz w:val="22"/>
          <w:szCs w:val="22"/>
          <w:lang w:val="vi-VN"/>
        </w:rPr>
        <w:t>tập huấn, hội thảo...</w:t>
      </w:r>
      <w:r w:rsidR="008930B3" w:rsidRPr="00CA3853">
        <w:rPr>
          <w:i/>
          <w:iCs/>
          <w:sz w:val="22"/>
          <w:szCs w:val="22"/>
          <w:lang w:val="vi-VN"/>
        </w:rPr>
        <w:t xml:space="preserve"> </w:t>
      </w:r>
      <w:r w:rsidRPr="00B3119D">
        <w:rPr>
          <w:i/>
          <w:iCs/>
          <w:sz w:val="22"/>
          <w:szCs w:val="22"/>
          <w:lang w:val="vi-VN"/>
        </w:rPr>
        <w:t>tại từng địa điểm triển khai đề án mà Cục Công Thương địa phương không trực tiếp nghiệm thu)</w:t>
      </w:r>
    </w:p>
    <w:p w:rsidR="00F967AF" w:rsidRPr="00B3119D" w:rsidRDefault="00F967AF" w:rsidP="00F967AF">
      <w:pPr>
        <w:spacing w:before="120" w:after="120"/>
        <w:ind w:firstLine="720"/>
        <w:jc w:val="center"/>
        <w:rPr>
          <w:b/>
          <w:sz w:val="22"/>
          <w:szCs w:val="22"/>
          <w:lang w:val="vi-VN"/>
        </w:rPr>
      </w:pPr>
    </w:p>
    <w:p w:rsidR="00F967AF" w:rsidRPr="00B3119D" w:rsidRDefault="00F967AF" w:rsidP="00F967AF">
      <w:pPr>
        <w:spacing w:before="120" w:after="120"/>
        <w:ind w:firstLine="720"/>
        <w:jc w:val="center"/>
        <w:rPr>
          <w:b/>
          <w:sz w:val="22"/>
          <w:szCs w:val="22"/>
          <w:lang w:val="vi-VN"/>
        </w:rPr>
      </w:pPr>
      <w:r w:rsidRPr="00B3119D">
        <w:rPr>
          <w:b/>
          <w:sz w:val="22"/>
          <w:szCs w:val="22"/>
          <w:lang w:val="vi-VN"/>
        </w:rPr>
        <w:t>ĐỀ ÁN: …..........................................................................................................</w:t>
      </w:r>
    </w:p>
    <w:p w:rsidR="00F967AF" w:rsidRPr="00B3119D" w:rsidRDefault="00F967AF" w:rsidP="00F967AF">
      <w:pPr>
        <w:spacing w:before="120" w:after="120"/>
        <w:ind w:firstLine="720"/>
        <w:jc w:val="both"/>
        <w:rPr>
          <w:sz w:val="22"/>
          <w:szCs w:val="22"/>
          <w:lang w:val="vi-VN"/>
        </w:rPr>
      </w:pPr>
    </w:p>
    <w:p w:rsidR="00F967AF" w:rsidRPr="00B3119D" w:rsidRDefault="00F967AF" w:rsidP="00F967AF">
      <w:pPr>
        <w:spacing w:before="120" w:after="120"/>
        <w:ind w:firstLine="720"/>
        <w:jc w:val="both"/>
        <w:rPr>
          <w:i/>
          <w:iCs/>
          <w:sz w:val="22"/>
          <w:szCs w:val="22"/>
          <w:lang w:val="vi-VN"/>
        </w:rPr>
      </w:pPr>
      <w:r w:rsidRPr="00B3119D">
        <w:rPr>
          <w:i/>
          <w:iCs/>
          <w:sz w:val="22"/>
          <w:szCs w:val="22"/>
          <w:lang w:val="vi-VN"/>
        </w:rPr>
        <w:t xml:space="preserve">- Căn cứ Thông tư số 36/2013/TT-BCT ngày 27 tháng 12 năm 2013 của </w:t>
      </w:r>
      <w:r w:rsidR="00A339DD" w:rsidRPr="00B3119D">
        <w:rPr>
          <w:i/>
          <w:iCs/>
          <w:sz w:val="22"/>
          <w:szCs w:val="22"/>
          <w:lang w:val="vi-VN"/>
        </w:rPr>
        <w:t xml:space="preserve">Bộ trưởng </w:t>
      </w:r>
      <w:r w:rsidRPr="00B3119D">
        <w:rPr>
          <w:i/>
          <w:iCs/>
          <w:sz w:val="22"/>
          <w:szCs w:val="22"/>
          <w:lang w:val="vi-VN"/>
        </w:rPr>
        <w:t>Bộ Công Thương quy định về việc xây dựng kế hoạch, tổ chức thực hiện và quản lý kinh phí khuyến công quốc gia (được sửa đổi, bổ sung bởi Thông tư số        /2018/TT-BCT ngày      tháng      năm 2018);</w:t>
      </w:r>
    </w:p>
    <w:p w:rsidR="00F967AF" w:rsidRPr="00B3119D" w:rsidRDefault="00F967AF" w:rsidP="00F967AF">
      <w:pPr>
        <w:spacing w:before="120" w:after="120"/>
        <w:ind w:firstLine="720"/>
        <w:jc w:val="both"/>
        <w:rPr>
          <w:sz w:val="22"/>
          <w:szCs w:val="22"/>
          <w:lang w:val="vi-VN"/>
        </w:rPr>
      </w:pPr>
      <w:r w:rsidRPr="00B3119D">
        <w:rPr>
          <w:i/>
          <w:iCs/>
          <w:sz w:val="22"/>
          <w:szCs w:val="22"/>
          <w:lang w:val="vi-VN"/>
        </w:rPr>
        <w:t>- Căn cứ Hợp đồng số ..../HĐ-CTĐP ngày .... tháng ..... năm .... về việc triển khai thực hiện đề án khuyến công quốc gia giữa Cục Công Thương địa phương và.....</w:t>
      </w:r>
    </w:p>
    <w:p w:rsidR="00F967AF" w:rsidRPr="00B3119D" w:rsidRDefault="00F967AF" w:rsidP="00F967AF">
      <w:pPr>
        <w:spacing w:before="120" w:after="120"/>
        <w:ind w:firstLine="720"/>
        <w:jc w:val="both"/>
        <w:rPr>
          <w:sz w:val="22"/>
          <w:szCs w:val="22"/>
          <w:lang w:val="vi-VN"/>
        </w:rPr>
      </w:pPr>
      <w:r w:rsidRPr="00B3119D">
        <w:rPr>
          <w:sz w:val="22"/>
          <w:szCs w:val="22"/>
          <w:lang w:val="vi-VN"/>
        </w:rPr>
        <w:t>Hôm nay, ngày</w:t>
      </w:r>
      <w:r w:rsidR="008930B3" w:rsidRPr="00CA3853">
        <w:rPr>
          <w:sz w:val="22"/>
          <w:szCs w:val="22"/>
          <w:lang w:val="vi-VN"/>
        </w:rPr>
        <w:t xml:space="preserve"> </w:t>
      </w:r>
      <w:r w:rsidRPr="00B3119D">
        <w:rPr>
          <w:sz w:val="22"/>
          <w:szCs w:val="22"/>
          <w:lang w:val="vi-VN"/>
        </w:rPr>
        <w:t>…</w:t>
      </w:r>
      <w:r w:rsidR="008930B3" w:rsidRPr="00CA3853">
        <w:rPr>
          <w:sz w:val="22"/>
          <w:szCs w:val="22"/>
          <w:lang w:val="vi-VN"/>
        </w:rPr>
        <w:t xml:space="preserve"> </w:t>
      </w:r>
      <w:r w:rsidRPr="00B3119D">
        <w:rPr>
          <w:sz w:val="22"/>
          <w:szCs w:val="22"/>
          <w:lang w:val="vi-VN"/>
        </w:rPr>
        <w:t>tháng</w:t>
      </w:r>
      <w:r w:rsidR="008930B3" w:rsidRPr="00CA3853">
        <w:rPr>
          <w:sz w:val="22"/>
          <w:szCs w:val="22"/>
          <w:lang w:val="vi-VN"/>
        </w:rPr>
        <w:t xml:space="preserve"> </w:t>
      </w:r>
      <w:r w:rsidRPr="00B3119D">
        <w:rPr>
          <w:sz w:val="22"/>
          <w:szCs w:val="22"/>
          <w:lang w:val="vi-VN"/>
        </w:rPr>
        <w:t>…</w:t>
      </w:r>
      <w:r w:rsidR="008930B3" w:rsidRPr="00CA3853">
        <w:rPr>
          <w:sz w:val="22"/>
          <w:szCs w:val="22"/>
          <w:lang w:val="vi-VN"/>
        </w:rPr>
        <w:t xml:space="preserve"> </w:t>
      </w:r>
      <w:r w:rsidRPr="00B3119D">
        <w:rPr>
          <w:sz w:val="22"/>
          <w:szCs w:val="22"/>
          <w:lang w:val="vi-VN"/>
        </w:rPr>
        <w:t>năm ..., tại (</w:t>
      </w:r>
      <w:r w:rsidRPr="00B3119D">
        <w:rPr>
          <w:i/>
          <w:iCs/>
          <w:sz w:val="22"/>
          <w:szCs w:val="22"/>
          <w:lang w:val="vi-VN"/>
        </w:rPr>
        <w:t>địa điểm thực hiện đề án</w:t>
      </w:r>
      <w:r w:rsidRPr="00B3119D">
        <w:rPr>
          <w:sz w:val="22"/>
          <w:szCs w:val="22"/>
          <w:lang w:val="vi-VN"/>
        </w:rPr>
        <w:t>). Chúng tôi gồm có:</w:t>
      </w:r>
    </w:p>
    <w:p w:rsidR="00F967AF" w:rsidRPr="00B3119D" w:rsidRDefault="00F967AF" w:rsidP="00F967AF">
      <w:pPr>
        <w:spacing w:before="120" w:after="120"/>
        <w:ind w:firstLine="720"/>
        <w:jc w:val="both"/>
        <w:rPr>
          <w:sz w:val="22"/>
          <w:szCs w:val="22"/>
          <w:lang w:val="vi-VN"/>
        </w:rPr>
      </w:pPr>
      <w:r w:rsidRPr="00B3119D">
        <w:rPr>
          <w:b/>
          <w:bCs/>
          <w:sz w:val="22"/>
          <w:szCs w:val="22"/>
          <w:lang w:val="vi-VN"/>
        </w:rPr>
        <w:t>I. Sở Công Thương tỉnh/thành phố trực thuộc trung ương</w:t>
      </w:r>
    </w:p>
    <w:p w:rsidR="00F967AF" w:rsidRPr="00B3119D" w:rsidRDefault="00F967AF" w:rsidP="00F967AF">
      <w:pPr>
        <w:spacing w:before="120" w:after="120"/>
        <w:ind w:firstLine="720"/>
        <w:jc w:val="both"/>
        <w:rPr>
          <w:sz w:val="22"/>
          <w:szCs w:val="22"/>
          <w:lang w:val="vi-VN"/>
        </w:rPr>
      </w:pPr>
      <w:r w:rsidRPr="00B3119D">
        <w:rPr>
          <w:sz w:val="22"/>
          <w:szCs w:val="22"/>
          <w:lang w:val="vi-VN"/>
        </w:rPr>
        <w:t>1. Ông (bà):...............................................; Chức vụ:..............................</w:t>
      </w:r>
    </w:p>
    <w:p w:rsidR="00F967AF" w:rsidRPr="00B3119D" w:rsidRDefault="00F967AF" w:rsidP="00F967AF">
      <w:pPr>
        <w:spacing w:before="120" w:after="120"/>
        <w:ind w:firstLine="720"/>
        <w:jc w:val="both"/>
        <w:rPr>
          <w:sz w:val="22"/>
          <w:szCs w:val="22"/>
          <w:lang w:val="vi-VN"/>
        </w:rPr>
      </w:pPr>
      <w:r w:rsidRPr="00B3119D">
        <w:rPr>
          <w:sz w:val="22"/>
          <w:szCs w:val="22"/>
          <w:lang w:val="vi-VN"/>
        </w:rPr>
        <w:t>2. Ông (bà):...............................................; Chức vụ:..............................</w:t>
      </w:r>
    </w:p>
    <w:p w:rsidR="00F967AF" w:rsidRPr="00B3119D" w:rsidRDefault="00F967AF" w:rsidP="00F967AF">
      <w:pPr>
        <w:spacing w:before="120" w:after="120"/>
        <w:ind w:firstLine="720"/>
        <w:jc w:val="both"/>
        <w:rPr>
          <w:i/>
          <w:iCs/>
          <w:spacing w:val="-8"/>
          <w:sz w:val="22"/>
          <w:szCs w:val="22"/>
          <w:lang w:val="vi-VN"/>
        </w:rPr>
      </w:pPr>
      <w:r w:rsidRPr="00B3119D">
        <w:rPr>
          <w:b/>
          <w:bCs/>
          <w:spacing w:val="-8"/>
          <w:sz w:val="22"/>
          <w:szCs w:val="22"/>
          <w:lang w:val="vi-VN"/>
        </w:rPr>
        <w:t>II. Đơn vị ký hợp đồng triển khai đề án khuyến công quốc gia với Cục Công Thương địa phương</w:t>
      </w:r>
    </w:p>
    <w:p w:rsidR="00F967AF" w:rsidRPr="00B3119D" w:rsidRDefault="00F967AF" w:rsidP="00F967AF">
      <w:pPr>
        <w:spacing w:before="120" w:after="120"/>
        <w:ind w:firstLine="720"/>
        <w:jc w:val="both"/>
        <w:rPr>
          <w:sz w:val="22"/>
          <w:szCs w:val="22"/>
          <w:lang w:val="vi-VN"/>
        </w:rPr>
      </w:pPr>
      <w:r w:rsidRPr="00B3119D">
        <w:rPr>
          <w:sz w:val="22"/>
          <w:szCs w:val="22"/>
          <w:lang w:val="vi-VN"/>
        </w:rPr>
        <w:t>1. Ông (bà):...............................................; Chức vụ:..............................</w:t>
      </w:r>
    </w:p>
    <w:p w:rsidR="00F967AF" w:rsidRPr="00B3119D" w:rsidRDefault="00F967AF" w:rsidP="00F967AF">
      <w:pPr>
        <w:spacing w:before="120" w:after="120"/>
        <w:ind w:firstLine="720"/>
        <w:jc w:val="both"/>
        <w:rPr>
          <w:sz w:val="22"/>
          <w:szCs w:val="22"/>
          <w:lang w:val="vi-VN"/>
        </w:rPr>
      </w:pPr>
      <w:r w:rsidRPr="00B3119D">
        <w:rPr>
          <w:sz w:val="22"/>
          <w:szCs w:val="22"/>
          <w:lang w:val="vi-VN"/>
        </w:rPr>
        <w:t>2. Ông (bà):...............................................; Chức vụ:..............................</w:t>
      </w:r>
    </w:p>
    <w:p w:rsidR="00F967AF" w:rsidRPr="00B3119D" w:rsidRDefault="00F967AF" w:rsidP="00F967AF">
      <w:pPr>
        <w:spacing w:before="120" w:after="120"/>
        <w:ind w:firstLine="720"/>
        <w:jc w:val="both"/>
        <w:rPr>
          <w:sz w:val="22"/>
          <w:szCs w:val="22"/>
          <w:lang w:val="vi-VN"/>
        </w:rPr>
      </w:pPr>
      <w:r w:rsidRPr="00B3119D">
        <w:rPr>
          <w:b/>
          <w:bCs/>
          <w:sz w:val="22"/>
          <w:szCs w:val="22"/>
          <w:lang w:val="vi-VN"/>
        </w:rPr>
        <w:t>III. Đơn vị phối hợp (nếu có)</w:t>
      </w:r>
    </w:p>
    <w:p w:rsidR="00F967AF" w:rsidRPr="00B3119D" w:rsidRDefault="00F967AF" w:rsidP="00F967AF">
      <w:pPr>
        <w:spacing w:before="120" w:after="120"/>
        <w:ind w:firstLine="720"/>
        <w:jc w:val="both"/>
        <w:rPr>
          <w:sz w:val="22"/>
          <w:szCs w:val="22"/>
          <w:lang w:val="vi-VN"/>
        </w:rPr>
      </w:pPr>
      <w:r w:rsidRPr="00B3119D">
        <w:rPr>
          <w:sz w:val="22"/>
          <w:szCs w:val="22"/>
          <w:lang w:val="vi-VN"/>
        </w:rPr>
        <w:t>1. Ông (bà):...............................................; Chức vụ:.............................</w:t>
      </w:r>
    </w:p>
    <w:p w:rsidR="00F967AF" w:rsidRPr="00B3119D" w:rsidRDefault="00F967AF" w:rsidP="00F967AF">
      <w:pPr>
        <w:spacing w:before="120" w:after="120"/>
        <w:ind w:firstLine="720"/>
        <w:jc w:val="both"/>
        <w:rPr>
          <w:sz w:val="22"/>
          <w:szCs w:val="22"/>
          <w:lang w:val="vi-VN"/>
        </w:rPr>
      </w:pPr>
      <w:r w:rsidRPr="00B3119D">
        <w:rPr>
          <w:sz w:val="22"/>
          <w:szCs w:val="22"/>
          <w:lang w:val="vi-VN"/>
        </w:rPr>
        <w:t>2. Ông (bà):...............................................; Chức vụ:..............................</w:t>
      </w:r>
    </w:p>
    <w:p w:rsidR="00F967AF" w:rsidRPr="00B3119D" w:rsidRDefault="00F967AF" w:rsidP="00F967AF">
      <w:pPr>
        <w:spacing w:before="120" w:after="120"/>
        <w:ind w:firstLine="720"/>
        <w:jc w:val="both"/>
        <w:rPr>
          <w:sz w:val="22"/>
          <w:szCs w:val="22"/>
          <w:lang w:val="vi-VN"/>
        </w:rPr>
      </w:pPr>
      <w:r w:rsidRPr="00B3119D">
        <w:rPr>
          <w:sz w:val="22"/>
          <w:szCs w:val="22"/>
          <w:lang w:val="vi-VN"/>
        </w:rPr>
        <w:t>Sau khi kiểm tra thực tế tại cơ sở triển khai đề án khuyến công, chúng tôi thống nhất nghiệm thu kết quả và hiệu quả thực hiện đề án như sau:</w:t>
      </w:r>
    </w:p>
    <w:p w:rsidR="00F967AF" w:rsidRPr="00B3119D" w:rsidRDefault="00F967AF" w:rsidP="00F967AF">
      <w:pPr>
        <w:spacing w:before="120" w:after="120"/>
        <w:ind w:firstLine="720"/>
        <w:jc w:val="both"/>
        <w:rPr>
          <w:sz w:val="22"/>
          <w:szCs w:val="22"/>
          <w:lang w:val="vi-VN"/>
        </w:rPr>
      </w:pPr>
      <w:r w:rsidRPr="00B3119D">
        <w:rPr>
          <w:b/>
          <w:bCs/>
          <w:sz w:val="22"/>
          <w:szCs w:val="22"/>
          <w:lang w:val="vi-VN"/>
        </w:rPr>
        <w:t>1. Thời gian thực hiện đề án</w:t>
      </w:r>
      <w:r w:rsidR="008930B3" w:rsidRPr="00CA3853">
        <w:rPr>
          <w:b/>
          <w:bCs/>
          <w:sz w:val="22"/>
          <w:szCs w:val="22"/>
          <w:lang w:val="vi-VN"/>
        </w:rPr>
        <w:t xml:space="preserve"> </w:t>
      </w:r>
      <w:r w:rsidRPr="00B3119D">
        <w:rPr>
          <w:i/>
          <w:iCs/>
          <w:sz w:val="22"/>
          <w:szCs w:val="22"/>
          <w:lang w:val="vi-VN"/>
        </w:rPr>
        <w:t>(theo thực tế triển khai đề án):</w:t>
      </w:r>
    </w:p>
    <w:p w:rsidR="00F967AF" w:rsidRPr="00B3119D" w:rsidRDefault="00F967AF" w:rsidP="00F967AF">
      <w:pPr>
        <w:spacing w:before="120" w:after="120"/>
        <w:ind w:firstLine="720"/>
        <w:jc w:val="both"/>
        <w:rPr>
          <w:sz w:val="22"/>
          <w:szCs w:val="22"/>
          <w:lang w:val="vi-VN"/>
        </w:rPr>
      </w:pPr>
      <w:r w:rsidRPr="00B3119D">
        <w:rPr>
          <w:sz w:val="22"/>
          <w:szCs w:val="22"/>
          <w:lang w:val="vi-VN"/>
        </w:rPr>
        <w:t>- Bắt đầu:</w:t>
      </w:r>
    </w:p>
    <w:p w:rsidR="00F967AF" w:rsidRPr="00B3119D" w:rsidRDefault="00F967AF" w:rsidP="00F967AF">
      <w:pPr>
        <w:spacing w:before="120" w:after="120"/>
        <w:ind w:firstLine="720"/>
        <w:jc w:val="both"/>
        <w:rPr>
          <w:sz w:val="22"/>
          <w:szCs w:val="22"/>
          <w:lang w:val="vi-VN"/>
        </w:rPr>
      </w:pPr>
      <w:r w:rsidRPr="00B3119D">
        <w:rPr>
          <w:sz w:val="22"/>
          <w:szCs w:val="22"/>
          <w:lang w:val="vi-VN"/>
        </w:rPr>
        <w:t>- Kết thúc:</w:t>
      </w:r>
    </w:p>
    <w:p w:rsidR="00F967AF" w:rsidRPr="00B3119D" w:rsidRDefault="00F967AF" w:rsidP="00F967AF">
      <w:pPr>
        <w:spacing w:before="120" w:after="120"/>
        <w:ind w:firstLine="720"/>
        <w:jc w:val="both"/>
        <w:rPr>
          <w:sz w:val="22"/>
          <w:szCs w:val="22"/>
          <w:lang w:val="vi-VN"/>
        </w:rPr>
      </w:pPr>
      <w:r w:rsidRPr="00B3119D">
        <w:rPr>
          <w:b/>
          <w:bCs/>
          <w:sz w:val="22"/>
          <w:szCs w:val="22"/>
          <w:lang w:val="vi-VN"/>
        </w:rPr>
        <w:t>2. Kết quả thực hiện đề án</w:t>
      </w:r>
    </w:p>
    <w:tbl>
      <w:tblPr>
        <w:tblW w:w="9046" w:type="dxa"/>
        <w:jc w:val="center"/>
        <w:tblBorders>
          <w:top w:val="nil"/>
          <w:bottom w:val="nil"/>
          <w:insideH w:val="nil"/>
          <w:insideV w:val="nil"/>
        </w:tblBorders>
        <w:tblCellMar>
          <w:left w:w="0" w:type="dxa"/>
          <w:right w:w="0" w:type="dxa"/>
        </w:tblCellMar>
        <w:tblLook w:val="04A0" w:firstRow="1" w:lastRow="0" w:firstColumn="1" w:lastColumn="0" w:noHBand="0" w:noVBand="1"/>
      </w:tblPr>
      <w:tblGrid>
        <w:gridCol w:w="717"/>
        <w:gridCol w:w="3602"/>
        <w:gridCol w:w="1749"/>
        <w:gridCol w:w="1201"/>
        <w:gridCol w:w="1777"/>
      </w:tblGrid>
      <w:tr w:rsidR="00F967AF" w:rsidRPr="00B3119D" w:rsidTr="00CA3853">
        <w:trPr>
          <w:jc w:val="center"/>
        </w:trPr>
        <w:tc>
          <w:tcPr>
            <w:tcW w:w="717"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jc w:val="center"/>
              <w:rPr>
                <w:sz w:val="22"/>
                <w:szCs w:val="22"/>
              </w:rPr>
            </w:pPr>
            <w:r w:rsidRPr="00B3119D">
              <w:rPr>
                <w:b/>
                <w:bCs/>
                <w:sz w:val="22"/>
                <w:szCs w:val="22"/>
              </w:rPr>
              <w:t>TSTT</w:t>
            </w:r>
          </w:p>
        </w:tc>
        <w:tc>
          <w:tcPr>
            <w:tcW w:w="3602" w:type="dxa"/>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jc w:val="center"/>
            </w:pPr>
            <w:r w:rsidRPr="00B3119D">
              <w:rPr>
                <w:b/>
                <w:bCs/>
                <w:sz w:val="22"/>
                <w:szCs w:val="22"/>
              </w:rPr>
              <w:t>Chỉ tiêu</w:t>
            </w:r>
          </w:p>
        </w:tc>
        <w:tc>
          <w:tcPr>
            <w:tcW w:w="1749" w:type="dxa"/>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jc w:val="center"/>
            </w:pPr>
            <w:r w:rsidRPr="00B3119D">
              <w:rPr>
                <w:b/>
                <w:bCs/>
                <w:sz w:val="22"/>
                <w:szCs w:val="22"/>
              </w:rPr>
              <w:t>Theo yêu cầu của hợp đồng</w:t>
            </w:r>
          </w:p>
        </w:tc>
        <w:tc>
          <w:tcPr>
            <w:tcW w:w="1201" w:type="dxa"/>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F967AF" w:rsidRPr="00B3119D" w:rsidRDefault="00F967AF" w:rsidP="00CA3853">
            <w:pPr>
              <w:spacing w:before="120" w:after="120"/>
              <w:jc w:val="center"/>
            </w:pPr>
            <w:r w:rsidRPr="00B3119D">
              <w:rPr>
                <w:b/>
                <w:bCs/>
                <w:sz w:val="22"/>
                <w:szCs w:val="22"/>
              </w:rPr>
              <w:t>Thực tế đạt được</w:t>
            </w:r>
          </w:p>
        </w:tc>
        <w:tc>
          <w:tcPr>
            <w:tcW w:w="1777" w:type="dxa"/>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jc w:val="center"/>
            </w:pPr>
            <w:r w:rsidRPr="00B3119D">
              <w:rPr>
                <w:b/>
                <w:bCs/>
                <w:sz w:val="22"/>
                <w:szCs w:val="22"/>
              </w:rPr>
              <w:t>Ghi chú</w:t>
            </w:r>
          </w:p>
        </w:tc>
      </w:tr>
      <w:tr w:rsidR="00F967AF" w:rsidRPr="00B3119D" w:rsidTr="00CA3853">
        <w:tblPrEx>
          <w:tblBorders>
            <w:top w:val="none" w:sz="0" w:space="0" w:color="auto"/>
            <w:bottom w:val="none" w:sz="0" w:space="0" w:color="auto"/>
            <w:insideH w:val="none" w:sz="0" w:space="0" w:color="auto"/>
            <w:insideV w:val="none" w:sz="0" w:space="0" w:color="auto"/>
          </w:tblBorders>
        </w:tblPrEx>
        <w:trPr>
          <w:jc w:val="center"/>
        </w:trPr>
        <w:tc>
          <w:tcPr>
            <w:tcW w:w="717"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c>
          <w:tcPr>
            <w:tcW w:w="3602" w:type="dxa"/>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c>
          <w:tcPr>
            <w:tcW w:w="1749" w:type="dxa"/>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c>
          <w:tcPr>
            <w:tcW w:w="1201" w:type="dxa"/>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c>
          <w:tcPr>
            <w:tcW w:w="1777" w:type="dxa"/>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r>
      <w:tr w:rsidR="00F967AF" w:rsidRPr="00B3119D" w:rsidTr="00CA3853">
        <w:tblPrEx>
          <w:tblBorders>
            <w:top w:val="none" w:sz="0" w:space="0" w:color="auto"/>
            <w:bottom w:val="none" w:sz="0" w:space="0" w:color="auto"/>
            <w:insideH w:val="none" w:sz="0" w:space="0" w:color="auto"/>
            <w:insideV w:val="none" w:sz="0" w:space="0" w:color="auto"/>
          </w:tblBorders>
        </w:tblPrEx>
        <w:trPr>
          <w:jc w:val="center"/>
        </w:trPr>
        <w:tc>
          <w:tcPr>
            <w:tcW w:w="717"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c>
          <w:tcPr>
            <w:tcW w:w="3602" w:type="dxa"/>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c>
          <w:tcPr>
            <w:tcW w:w="1749" w:type="dxa"/>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c>
          <w:tcPr>
            <w:tcW w:w="1201" w:type="dxa"/>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c>
          <w:tcPr>
            <w:tcW w:w="1777" w:type="dxa"/>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rsidR="00F967AF" w:rsidRPr="00B3119D" w:rsidRDefault="00F967AF" w:rsidP="00CA3853">
            <w:pPr>
              <w:spacing w:before="120" w:after="120"/>
              <w:ind w:firstLine="720"/>
            </w:pPr>
            <w:r w:rsidRPr="00B3119D">
              <w:rPr>
                <w:sz w:val="22"/>
                <w:szCs w:val="22"/>
              </w:rPr>
              <w:t> </w:t>
            </w:r>
          </w:p>
        </w:tc>
      </w:tr>
    </w:tbl>
    <w:p w:rsidR="00F967AF" w:rsidRPr="00B3119D" w:rsidRDefault="00F967AF" w:rsidP="00F967AF">
      <w:pPr>
        <w:spacing w:before="120" w:after="120"/>
        <w:ind w:firstLine="720"/>
        <w:jc w:val="both"/>
        <w:rPr>
          <w:sz w:val="22"/>
          <w:szCs w:val="22"/>
        </w:rPr>
      </w:pPr>
      <w:r w:rsidRPr="00B3119D">
        <w:rPr>
          <w:b/>
          <w:bCs/>
          <w:sz w:val="22"/>
          <w:szCs w:val="22"/>
        </w:rPr>
        <w:t xml:space="preserve">3. Đánh giá nhận xét: </w:t>
      </w:r>
      <w:r w:rsidRPr="00B3119D">
        <w:rPr>
          <w:i/>
          <w:iCs/>
          <w:sz w:val="22"/>
          <w:szCs w:val="22"/>
        </w:rPr>
        <w:t>(đánh giá tiến độ thực hiện, kết quả, hiệu quả, so với nội dung hợp đồng đã ký; những tồn tại, lý do và kiến nghị).......................................................................................</w:t>
      </w:r>
    </w:p>
    <w:p w:rsidR="00F967AF" w:rsidRPr="00B3119D" w:rsidRDefault="00F967AF" w:rsidP="00F967AF">
      <w:pPr>
        <w:spacing w:before="120" w:after="120"/>
        <w:ind w:firstLine="720"/>
        <w:jc w:val="both"/>
        <w:rPr>
          <w:sz w:val="22"/>
          <w:szCs w:val="22"/>
        </w:rPr>
      </w:pPr>
      <w:r w:rsidRPr="00B3119D">
        <w:rPr>
          <w:sz w:val="22"/>
          <w:szCs w:val="22"/>
        </w:rPr>
        <w:lastRenderedPageBreak/>
        <w:t>Biên bản nghiệm thu được lập thành 06 bản có giá trị như nhau, mỗi bên giữ 01 bản, gửi Cục Công Thương địa phương 03 bản./.</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268"/>
        <w:gridCol w:w="4268"/>
      </w:tblGrid>
      <w:tr w:rsidR="00F967AF" w:rsidRPr="00B3119D" w:rsidTr="00CA3853">
        <w:tc>
          <w:tcPr>
            <w:tcW w:w="4268" w:type="dxa"/>
            <w:tcBorders>
              <w:top w:val="nil"/>
              <w:left w:val="nil"/>
              <w:bottom w:val="nil"/>
              <w:right w:val="nil"/>
              <w:tl2br w:val="nil"/>
              <w:tr2bl w:val="nil"/>
            </w:tcBorders>
            <w:shd w:val="clear" w:color="auto" w:fill="auto"/>
            <w:tcMar>
              <w:top w:w="0" w:type="dxa"/>
              <w:left w:w="108" w:type="dxa"/>
              <w:bottom w:w="0" w:type="dxa"/>
              <w:right w:w="108" w:type="dxa"/>
            </w:tcMar>
          </w:tcPr>
          <w:p w:rsidR="00F967AF" w:rsidRPr="00B3119D" w:rsidRDefault="00F967AF" w:rsidP="00CA3853">
            <w:pPr>
              <w:spacing w:before="120"/>
              <w:jc w:val="center"/>
              <w:rPr>
                <w:sz w:val="22"/>
                <w:szCs w:val="22"/>
              </w:rPr>
            </w:pPr>
            <w:r w:rsidRPr="00B3119D">
              <w:rPr>
                <w:b/>
                <w:bCs/>
                <w:sz w:val="22"/>
                <w:szCs w:val="22"/>
              </w:rPr>
              <w:t>SỞ CÔNG THƯƠNG</w:t>
            </w:r>
            <w:r w:rsidRPr="00B3119D">
              <w:rPr>
                <w:b/>
                <w:bCs/>
                <w:sz w:val="22"/>
                <w:szCs w:val="22"/>
              </w:rPr>
              <w:br/>
            </w:r>
            <w:r w:rsidRPr="00B3119D">
              <w:rPr>
                <w:i/>
                <w:iCs/>
                <w:sz w:val="22"/>
                <w:szCs w:val="22"/>
              </w:rPr>
              <w:t>(Ký tên, đóng dấu)</w:t>
            </w:r>
          </w:p>
        </w:tc>
        <w:tc>
          <w:tcPr>
            <w:tcW w:w="4268" w:type="dxa"/>
            <w:tcBorders>
              <w:top w:val="nil"/>
              <w:left w:val="nil"/>
              <w:bottom w:val="nil"/>
              <w:right w:val="nil"/>
              <w:tl2br w:val="nil"/>
              <w:tr2bl w:val="nil"/>
            </w:tcBorders>
            <w:shd w:val="clear" w:color="auto" w:fill="auto"/>
            <w:tcMar>
              <w:top w:w="0" w:type="dxa"/>
              <w:left w:w="108" w:type="dxa"/>
              <w:bottom w:w="0" w:type="dxa"/>
              <w:right w:w="108" w:type="dxa"/>
            </w:tcMar>
          </w:tcPr>
          <w:p w:rsidR="00F967AF" w:rsidRPr="00B3119D" w:rsidRDefault="00F967AF" w:rsidP="00CA3853">
            <w:pPr>
              <w:spacing w:before="120"/>
              <w:jc w:val="center"/>
            </w:pPr>
            <w:r w:rsidRPr="00B3119D">
              <w:rPr>
                <w:b/>
                <w:bCs/>
                <w:sz w:val="22"/>
                <w:szCs w:val="22"/>
              </w:rPr>
              <w:t>ĐƠN VỊ KÝ HỢP ĐỒNG</w:t>
            </w:r>
            <w:r w:rsidRPr="00B3119D">
              <w:rPr>
                <w:b/>
                <w:bCs/>
                <w:sz w:val="22"/>
                <w:szCs w:val="22"/>
              </w:rPr>
              <w:br/>
            </w:r>
            <w:r w:rsidRPr="00B3119D">
              <w:rPr>
                <w:i/>
                <w:iCs/>
                <w:sz w:val="22"/>
                <w:szCs w:val="22"/>
              </w:rPr>
              <w:t>(Ký tên, đóng dấu)</w:t>
            </w:r>
          </w:p>
        </w:tc>
      </w:tr>
      <w:tr w:rsidR="00F967AF" w:rsidRPr="00B3119D" w:rsidTr="00CA3853">
        <w:tc>
          <w:tcPr>
            <w:tcW w:w="4268" w:type="dxa"/>
            <w:tcBorders>
              <w:top w:val="nil"/>
              <w:left w:val="nil"/>
              <w:bottom w:val="nil"/>
              <w:right w:val="nil"/>
              <w:tl2br w:val="nil"/>
              <w:tr2bl w:val="nil"/>
            </w:tcBorders>
            <w:shd w:val="clear" w:color="auto" w:fill="auto"/>
            <w:tcMar>
              <w:top w:w="0" w:type="dxa"/>
              <w:left w:w="108" w:type="dxa"/>
              <w:bottom w:w="0" w:type="dxa"/>
              <w:right w:w="108" w:type="dxa"/>
            </w:tcMar>
          </w:tcPr>
          <w:p w:rsidR="00F967AF" w:rsidRPr="00B3119D" w:rsidRDefault="00F967AF" w:rsidP="00CA3853">
            <w:pPr>
              <w:spacing w:before="120"/>
              <w:jc w:val="center"/>
              <w:rPr>
                <w:b/>
                <w:bCs/>
                <w:sz w:val="22"/>
                <w:szCs w:val="22"/>
              </w:rPr>
            </w:pPr>
          </w:p>
        </w:tc>
        <w:tc>
          <w:tcPr>
            <w:tcW w:w="4268" w:type="dxa"/>
            <w:tcBorders>
              <w:top w:val="nil"/>
              <w:left w:val="nil"/>
              <w:bottom w:val="nil"/>
              <w:right w:val="nil"/>
              <w:tl2br w:val="nil"/>
              <w:tr2bl w:val="nil"/>
            </w:tcBorders>
            <w:shd w:val="clear" w:color="auto" w:fill="auto"/>
            <w:tcMar>
              <w:top w:w="0" w:type="dxa"/>
              <w:left w:w="108" w:type="dxa"/>
              <w:bottom w:w="0" w:type="dxa"/>
              <w:right w:w="108" w:type="dxa"/>
            </w:tcMar>
          </w:tcPr>
          <w:p w:rsidR="00F967AF" w:rsidRPr="00B3119D" w:rsidRDefault="00F967AF" w:rsidP="00CA3853">
            <w:pPr>
              <w:spacing w:before="120"/>
              <w:jc w:val="center"/>
              <w:rPr>
                <w:b/>
                <w:bCs/>
                <w:sz w:val="22"/>
                <w:szCs w:val="22"/>
              </w:rPr>
            </w:pPr>
          </w:p>
        </w:tc>
      </w:tr>
    </w:tbl>
    <w:p w:rsidR="00F967AF" w:rsidRPr="00B3119D" w:rsidRDefault="00F967AF" w:rsidP="00F967AF">
      <w:pPr>
        <w:spacing w:before="120" w:after="280" w:afterAutospacing="1"/>
        <w:jc w:val="center"/>
        <w:rPr>
          <w:sz w:val="22"/>
          <w:szCs w:val="22"/>
        </w:rPr>
      </w:pPr>
      <w:r w:rsidRPr="00B3119D">
        <w:rPr>
          <w:sz w:val="22"/>
          <w:szCs w:val="22"/>
        </w:rPr>
        <w:t> </w:t>
      </w:r>
    </w:p>
    <w:p w:rsidR="00F967AF" w:rsidRPr="00B3119D" w:rsidRDefault="00F967AF" w:rsidP="00F967AF">
      <w:pPr>
        <w:spacing w:before="120" w:after="280" w:afterAutospacing="1"/>
        <w:jc w:val="center"/>
        <w:rPr>
          <w:sz w:val="22"/>
          <w:szCs w:val="22"/>
        </w:rPr>
      </w:pPr>
    </w:p>
    <w:p w:rsidR="00F967AF" w:rsidRPr="00B3119D" w:rsidRDefault="00F967AF" w:rsidP="00F967AF">
      <w:pPr>
        <w:spacing w:before="120" w:after="280" w:afterAutospacing="1"/>
        <w:jc w:val="center"/>
        <w:rPr>
          <w:sz w:val="22"/>
          <w:szCs w:val="22"/>
        </w:rPr>
      </w:pPr>
      <w:r w:rsidRPr="00B3119D">
        <w:rPr>
          <w:b/>
          <w:bCs/>
          <w:sz w:val="22"/>
          <w:szCs w:val="22"/>
        </w:rPr>
        <w:t>ĐƠN VỊ PHỐI HỢP/ĐƠN VỊ THỤ HƯỞNG</w:t>
      </w:r>
      <w:r w:rsidRPr="00B3119D">
        <w:rPr>
          <w:b/>
          <w:bCs/>
          <w:sz w:val="22"/>
          <w:szCs w:val="22"/>
        </w:rPr>
        <w:br/>
      </w:r>
      <w:r w:rsidRPr="00B3119D">
        <w:rPr>
          <w:i/>
          <w:iCs/>
          <w:sz w:val="22"/>
          <w:szCs w:val="22"/>
        </w:rPr>
        <w:t>(Ký tên, đóng dấu)</w:t>
      </w:r>
    </w:p>
    <w:p w:rsidR="00F967AF" w:rsidRPr="00B3119D" w:rsidRDefault="00F967AF" w:rsidP="00F967AF">
      <w:pPr>
        <w:spacing w:before="120" w:after="280" w:afterAutospacing="1"/>
      </w:pPr>
      <w:r w:rsidRPr="00B3119D">
        <w:t> </w:t>
      </w:r>
    </w:p>
    <w:p w:rsidR="00F967AF" w:rsidRPr="00B3119D" w:rsidRDefault="00F967AF" w:rsidP="00F967AF"/>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both"/>
        <w:rPr>
          <w:b/>
          <w:bCs/>
          <w:sz w:val="22"/>
          <w:szCs w:val="22"/>
        </w:rPr>
      </w:pPr>
    </w:p>
    <w:p w:rsidR="00F967AF" w:rsidRPr="00B3119D" w:rsidRDefault="00F967AF" w:rsidP="00F967AF">
      <w:pPr>
        <w:shd w:val="clear" w:color="auto" w:fill="FFFFFF"/>
        <w:spacing w:after="120" w:line="234" w:lineRule="atLeast"/>
        <w:jc w:val="both"/>
        <w:rPr>
          <w:b/>
          <w:bCs/>
          <w:sz w:val="22"/>
          <w:szCs w:val="22"/>
        </w:rPr>
      </w:pPr>
    </w:p>
    <w:p w:rsidR="00F967AF" w:rsidRPr="00B3119D" w:rsidRDefault="00F967AF" w:rsidP="00F967AF">
      <w:pPr>
        <w:shd w:val="clear" w:color="auto" w:fill="FFFFFF"/>
        <w:spacing w:after="120" w:line="234" w:lineRule="atLeast"/>
        <w:jc w:val="both"/>
        <w:rPr>
          <w:b/>
          <w:bCs/>
          <w:sz w:val="22"/>
          <w:szCs w:val="22"/>
        </w:rPr>
      </w:pPr>
    </w:p>
    <w:p w:rsidR="00F967AF" w:rsidRPr="00B3119D" w:rsidRDefault="00F967AF" w:rsidP="00F967AF">
      <w:pPr>
        <w:shd w:val="clear" w:color="auto" w:fill="FFFFFF"/>
        <w:spacing w:after="120" w:line="234" w:lineRule="atLeast"/>
        <w:jc w:val="both"/>
        <w:rPr>
          <w:b/>
          <w:bCs/>
          <w:sz w:val="22"/>
          <w:szCs w:val="22"/>
        </w:rPr>
      </w:pPr>
    </w:p>
    <w:p w:rsidR="00DA7CB3" w:rsidRDefault="00DA7CB3" w:rsidP="00F967AF">
      <w:pPr>
        <w:shd w:val="clear" w:color="auto" w:fill="FFFFFF"/>
        <w:jc w:val="both"/>
        <w:rPr>
          <w:b/>
          <w:bCs/>
          <w:sz w:val="28"/>
          <w:szCs w:val="28"/>
          <w:u w:val="single"/>
          <w:lang w:val="vi-VN"/>
        </w:rPr>
        <w:sectPr w:rsidR="00DA7CB3" w:rsidSect="00962967">
          <w:pgSz w:w="11907" w:h="16840" w:code="9"/>
          <w:pgMar w:top="1134" w:right="1134" w:bottom="1134" w:left="1701" w:header="720" w:footer="720" w:gutter="0"/>
          <w:cols w:space="720"/>
          <w:titlePg/>
          <w:docGrid w:linePitch="381"/>
        </w:sectPr>
      </w:pPr>
    </w:p>
    <w:p w:rsidR="00F967AF" w:rsidRPr="00B3119D" w:rsidRDefault="00F967AF" w:rsidP="00F967AF">
      <w:pPr>
        <w:shd w:val="clear" w:color="auto" w:fill="FFFFFF"/>
        <w:jc w:val="both"/>
        <w:rPr>
          <w:sz w:val="28"/>
          <w:szCs w:val="28"/>
          <w:u w:val="single"/>
          <w:lang w:val="vi-VN"/>
        </w:rPr>
      </w:pPr>
      <w:r w:rsidRPr="00B3119D">
        <w:rPr>
          <w:b/>
          <w:bCs/>
          <w:sz w:val="28"/>
          <w:szCs w:val="28"/>
          <w:u w:val="single"/>
          <w:lang w:val="vi-VN"/>
        </w:rPr>
        <w:lastRenderedPageBreak/>
        <w:t>Mẫu số 6</w:t>
      </w:r>
    </w:p>
    <w:p w:rsidR="00F967AF" w:rsidRPr="00B3119D" w:rsidRDefault="00F967AF" w:rsidP="00F967AF">
      <w:pPr>
        <w:shd w:val="clear" w:color="auto" w:fill="FFFFFF"/>
        <w:spacing w:after="120" w:line="234" w:lineRule="atLeast"/>
        <w:jc w:val="center"/>
        <w:rPr>
          <w:sz w:val="22"/>
          <w:szCs w:val="22"/>
          <w:lang w:val="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F967AF" w:rsidRPr="006B473F" w:rsidTr="00CA3853">
        <w:trPr>
          <w:tblCellSpacing w:w="0" w:type="dxa"/>
        </w:trPr>
        <w:tc>
          <w:tcPr>
            <w:tcW w:w="334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rPr>
                <w:sz w:val="22"/>
                <w:szCs w:val="22"/>
                <w:lang w:val="vi-VN"/>
              </w:rPr>
            </w:pPr>
            <w:r w:rsidRPr="00B3119D">
              <w:rPr>
                <w:sz w:val="22"/>
                <w:szCs w:val="22"/>
                <w:lang w:val="vi-VN"/>
              </w:rPr>
              <w:t>BỘ CÔNG THƯƠNG</w:t>
            </w:r>
            <w:r w:rsidRPr="00B3119D">
              <w:rPr>
                <w:sz w:val="22"/>
                <w:szCs w:val="22"/>
                <w:lang w:val="vi-VN"/>
              </w:rPr>
              <w:br/>
            </w:r>
            <w:r w:rsidRPr="00B3119D">
              <w:rPr>
                <w:b/>
                <w:bCs/>
                <w:sz w:val="22"/>
                <w:szCs w:val="22"/>
                <w:lang w:val="vi-VN"/>
              </w:rPr>
              <w:t>CỤC CÔNG THƯƠNG</w:t>
            </w:r>
            <w:r w:rsidRPr="00B3119D">
              <w:rPr>
                <w:b/>
                <w:bCs/>
                <w:sz w:val="22"/>
                <w:szCs w:val="22"/>
                <w:lang w:val="vi-VN"/>
              </w:rPr>
              <w:br/>
              <w:t>ĐỊA PHƯƠNG</w:t>
            </w:r>
            <w:r w:rsidRPr="00B3119D">
              <w:rPr>
                <w:b/>
                <w:bCs/>
                <w:sz w:val="22"/>
                <w:szCs w:val="22"/>
                <w:lang w:val="vi-VN"/>
              </w:rPr>
              <w:br/>
              <w:t>--------</w:t>
            </w:r>
          </w:p>
        </w:tc>
        <w:tc>
          <w:tcPr>
            <w:tcW w:w="5508" w:type="dxa"/>
            <w:shd w:val="clear" w:color="auto" w:fill="FFFFFF"/>
            <w:tcMar>
              <w:top w:w="0" w:type="dxa"/>
              <w:left w:w="108" w:type="dxa"/>
              <w:bottom w:w="0" w:type="dxa"/>
              <w:right w:w="108" w:type="dxa"/>
            </w:tcMar>
            <w:hideMark/>
          </w:tcPr>
          <w:p w:rsidR="00F967AF" w:rsidRPr="00B3119D" w:rsidRDefault="00F967AF">
            <w:pPr>
              <w:spacing w:after="120" w:line="234" w:lineRule="atLeast"/>
              <w:jc w:val="center"/>
              <w:rPr>
                <w:lang w:val="vi-VN"/>
              </w:rPr>
            </w:pPr>
            <w:r w:rsidRPr="00B3119D">
              <w:rPr>
                <w:b/>
                <w:bCs/>
                <w:sz w:val="22"/>
                <w:szCs w:val="22"/>
                <w:lang w:val="vi-VN"/>
              </w:rPr>
              <w:t>CỘNG HÒA XÃ HỘI CHỦ NGHĨA VIỆT NAM</w:t>
            </w:r>
            <w:r w:rsidRPr="00B3119D">
              <w:rPr>
                <w:b/>
                <w:bCs/>
                <w:sz w:val="22"/>
                <w:szCs w:val="22"/>
                <w:lang w:val="vi-VN"/>
              </w:rPr>
              <w:br/>
              <w:t>Độc lập - Tự do - Hạnh phúc </w:t>
            </w:r>
            <w:r w:rsidRPr="00B3119D">
              <w:rPr>
                <w:b/>
                <w:bCs/>
                <w:sz w:val="22"/>
                <w:szCs w:val="22"/>
                <w:lang w:val="vi-VN"/>
              </w:rPr>
              <w:br/>
              <w:t>----------------------------------</w:t>
            </w:r>
          </w:p>
        </w:tc>
      </w:tr>
    </w:tbl>
    <w:p w:rsidR="00F967AF" w:rsidRPr="00B3119D" w:rsidRDefault="00F967AF" w:rsidP="00F967AF">
      <w:pPr>
        <w:shd w:val="clear" w:color="auto" w:fill="FFFFFF"/>
        <w:spacing w:after="120" w:line="234" w:lineRule="atLeast"/>
        <w:rPr>
          <w:sz w:val="22"/>
          <w:szCs w:val="22"/>
          <w:lang w:val="vi-VN"/>
        </w:rPr>
      </w:pPr>
      <w:r w:rsidRPr="00B3119D">
        <w:rPr>
          <w:i/>
          <w:iCs/>
          <w:sz w:val="22"/>
          <w:szCs w:val="22"/>
          <w:lang w:val="vi-VN"/>
        </w:rPr>
        <w:t> </w:t>
      </w:r>
    </w:p>
    <w:p w:rsidR="00F967AF" w:rsidRPr="00B3119D" w:rsidRDefault="00F967AF" w:rsidP="00F967AF">
      <w:pPr>
        <w:shd w:val="clear" w:color="auto" w:fill="FFFFFF"/>
        <w:jc w:val="center"/>
        <w:rPr>
          <w:sz w:val="22"/>
          <w:szCs w:val="22"/>
          <w:lang w:val="vi-VN"/>
        </w:rPr>
      </w:pPr>
      <w:r w:rsidRPr="00B3119D">
        <w:rPr>
          <w:b/>
          <w:bCs/>
          <w:sz w:val="22"/>
          <w:szCs w:val="22"/>
          <w:lang w:val="vi-VN"/>
        </w:rPr>
        <w:t>BIÊN BẢN THANH LÝ HỢP ĐỒNG</w:t>
      </w:r>
    </w:p>
    <w:p w:rsidR="00F967AF" w:rsidRPr="00B3119D" w:rsidRDefault="00F967AF" w:rsidP="00F967AF">
      <w:pPr>
        <w:shd w:val="clear" w:color="auto" w:fill="FFFFFF"/>
        <w:jc w:val="center"/>
        <w:rPr>
          <w:b/>
          <w:bCs/>
          <w:sz w:val="22"/>
          <w:szCs w:val="22"/>
          <w:lang w:val="vi-VN"/>
        </w:rPr>
      </w:pPr>
      <w:r w:rsidRPr="00B3119D">
        <w:rPr>
          <w:b/>
          <w:bCs/>
          <w:sz w:val="22"/>
          <w:szCs w:val="22"/>
          <w:lang w:val="vi-VN"/>
        </w:rPr>
        <w:t>THỰC HIỆN ĐỀ ÁN KHUYẾN CÔNG QUỐC GIA NĂM....</w:t>
      </w:r>
    </w:p>
    <w:p w:rsidR="00F967AF" w:rsidRPr="00B3119D" w:rsidRDefault="00F967AF" w:rsidP="00F967AF">
      <w:pPr>
        <w:shd w:val="clear" w:color="auto" w:fill="FFFFFF"/>
        <w:jc w:val="center"/>
        <w:rPr>
          <w:sz w:val="22"/>
          <w:szCs w:val="22"/>
          <w:lang w:val="vi-VN"/>
        </w:rPr>
      </w:pPr>
    </w:p>
    <w:p w:rsidR="00F967AF" w:rsidRPr="00B3119D" w:rsidRDefault="00F967AF" w:rsidP="00F967AF">
      <w:pPr>
        <w:shd w:val="clear" w:color="auto" w:fill="FFFFFF"/>
        <w:spacing w:before="120" w:after="120"/>
        <w:ind w:firstLine="720"/>
        <w:jc w:val="both"/>
        <w:rPr>
          <w:i/>
          <w:iCs/>
          <w:sz w:val="22"/>
          <w:szCs w:val="22"/>
          <w:lang w:val="vi-VN"/>
        </w:rPr>
      </w:pPr>
      <w:r w:rsidRPr="00B3119D">
        <w:rPr>
          <w:i/>
          <w:iCs/>
          <w:sz w:val="22"/>
          <w:szCs w:val="22"/>
          <w:lang w:val="vi-VN"/>
        </w:rPr>
        <w:t>- Căn cứ Thông tư số </w:t>
      </w:r>
      <w:hyperlink r:id="rId22" w:tgtFrame="_blank" w:history="1">
        <w:r w:rsidRPr="00B3119D">
          <w:rPr>
            <w:i/>
            <w:iCs/>
            <w:sz w:val="22"/>
            <w:szCs w:val="22"/>
            <w:lang w:val="vi-VN"/>
          </w:rPr>
          <w:t>36/2013/TT-BCT </w:t>
        </w:r>
      </w:hyperlink>
      <w:r w:rsidRPr="00B3119D">
        <w:rPr>
          <w:i/>
          <w:iCs/>
          <w:sz w:val="22"/>
          <w:szCs w:val="22"/>
          <w:lang w:val="vi-VN"/>
        </w:rPr>
        <w:t xml:space="preserve">ngày 27 tháng 12  năm 2013 của </w:t>
      </w:r>
      <w:r w:rsidR="00A339DD" w:rsidRPr="00B3119D">
        <w:rPr>
          <w:i/>
          <w:iCs/>
          <w:sz w:val="22"/>
          <w:szCs w:val="22"/>
          <w:lang w:val="vi-VN"/>
        </w:rPr>
        <w:t xml:space="preserve">Bộ trưởng </w:t>
      </w:r>
      <w:r w:rsidRPr="00B3119D">
        <w:rPr>
          <w:i/>
          <w:iCs/>
          <w:sz w:val="22"/>
          <w:szCs w:val="22"/>
          <w:lang w:val="vi-VN"/>
        </w:rPr>
        <w:t>Bộ Công Thương quy định về việc xây dựng kế hoạch, tổ chức thực hiện và quản lý kinh phí khuyến công quốc gia (được sửa đổi, bổ sung bởi Thông tư số        /2018/TT-BCT ngày      tháng      năm 2018);</w:t>
      </w:r>
    </w:p>
    <w:p w:rsidR="00F967AF" w:rsidRPr="00B3119D" w:rsidRDefault="00F967AF" w:rsidP="00F967AF">
      <w:pPr>
        <w:shd w:val="clear" w:color="auto" w:fill="FFFFFF"/>
        <w:spacing w:before="120" w:after="120"/>
        <w:ind w:firstLine="720"/>
        <w:jc w:val="both"/>
        <w:rPr>
          <w:sz w:val="22"/>
          <w:szCs w:val="22"/>
          <w:lang w:val="vi-VN"/>
        </w:rPr>
      </w:pPr>
      <w:r w:rsidRPr="00B3119D">
        <w:rPr>
          <w:i/>
          <w:iCs/>
          <w:sz w:val="22"/>
          <w:szCs w:val="22"/>
          <w:lang w:val="vi-VN"/>
        </w:rPr>
        <w:t>- Căn cứ Hợp đồng thực hiện đề án khuyến công quốc gia đã ký số:…../HĐ-CTĐP, ngày …../…../..... giữa Cục Công Thương địa phương với:.....................................;</w:t>
      </w:r>
    </w:p>
    <w:p w:rsidR="00F967AF" w:rsidRPr="00B3119D" w:rsidRDefault="00F967AF" w:rsidP="00F967AF">
      <w:pPr>
        <w:shd w:val="clear" w:color="auto" w:fill="FFFFFF"/>
        <w:spacing w:before="120" w:after="120"/>
        <w:ind w:firstLine="720"/>
        <w:jc w:val="both"/>
        <w:rPr>
          <w:sz w:val="22"/>
          <w:szCs w:val="22"/>
          <w:lang w:val="vi-VN"/>
        </w:rPr>
      </w:pPr>
      <w:r w:rsidRPr="00B3119D">
        <w:rPr>
          <w:i/>
          <w:iCs/>
          <w:sz w:val="22"/>
          <w:szCs w:val="22"/>
          <w:lang w:val="vi-VN"/>
        </w:rPr>
        <w:t>- Căn cứ  khác (nếu có);</w:t>
      </w:r>
    </w:p>
    <w:p w:rsidR="00F967AF" w:rsidRPr="00B3119D" w:rsidRDefault="00F967AF" w:rsidP="00F967AF">
      <w:pPr>
        <w:shd w:val="clear" w:color="auto" w:fill="FFFFFF"/>
        <w:spacing w:before="120" w:after="120"/>
        <w:ind w:firstLine="720"/>
        <w:jc w:val="both"/>
        <w:rPr>
          <w:sz w:val="22"/>
          <w:szCs w:val="22"/>
          <w:lang w:val="vi-VN"/>
        </w:rPr>
      </w:pPr>
      <w:r w:rsidRPr="00B3119D">
        <w:rPr>
          <w:i/>
          <w:iCs/>
          <w:sz w:val="22"/>
          <w:szCs w:val="22"/>
          <w:lang w:val="vi-VN"/>
        </w:rPr>
        <w:t>- Căn cứ vào Biên bản nghiệm thu  ngày .....</w:t>
      </w:r>
      <w:r w:rsidR="00A339DD" w:rsidRPr="00CA3853">
        <w:rPr>
          <w:i/>
          <w:iCs/>
          <w:sz w:val="22"/>
          <w:szCs w:val="22"/>
          <w:lang w:val="vi-VN"/>
        </w:rPr>
        <w:t xml:space="preserve"> </w:t>
      </w:r>
      <w:r w:rsidRPr="00B3119D">
        <w:rPr>
          <w:i/>
          <w:iCs/>
          <w:sz w:val="22"/>
          <w:szCs w:val="22"/>
          <w:lang w:val="vi-VN"/>
        </w:rPr>
        <w:t>tháng</w:t>
      </w:r>
      <w:r w:rsidR="00A339DD" w:rsidRPr="00CA3853">
        <w:rPr>
          <w:i/>
          <w:iCs/>
          <w:sz w:val="22"/>
          <w:szCs w:val="22"/>
          <w:lang w:val="vi-VN"/>
        </w:rPr>
        <w:t xml:space="preserve"> </w:t>
      </w:r>
      <w:r w:rsidRPr="00B3119D">
        <w:rPr>
          <w:i/>
          <w:iCs/>
          <w:sz w:val="22"/>
          <w:szCs w:val="22"/>
          <w:lang w:val="vi-VN"/>
        </w:rPr>
        <w:t>.....</w:t>
      </w:r>
      <w:r w:rsidR="00A339DD" w:rsidRPr="00CA3853">
        <w:rPr>
          <w:i/>
          <w:iCs/>
          <w:sz w:val="22"/>
          <w:szCs w:val="22"/>
          <w:lang w:val="vi-VN"/>
        </w:rPr>
        <w:t xml:space="preserve"> </w:t>
      </w:r>
      <w:r w:rsidRPr="00B3119D">
        <w:rPr>
          <w:i/>
          <w:iCs/>
          <w:sz w:val="22"/>
          <w:szCs w:val="22"/>
          <w:lang w:val="vi-VN"/>
        </w:rPr>
        <w:t>năm ...,</w:t>
      </w:r>
    </w:p>
    <w:p w:rsidR="00F967AF" w:rsidRPr="00B3119D" w:rsidRDefault="00F967AF" w:rsidP="00F967AF">
      <w:pPr>
        <w:shd w:val="clear" w:color="auto" w:fill="FFFFFF"/>
        <w:spacing w:before="120" w:after="120"/>
        <w:ind w:firstLine="720"/>
        <w:rPr>
          <w:sz w:val="22"/>
          <w:szCs w:val="22"/>
          <w:lang w:val="vi-VN"/>
        </w:rPr>
      </w:pPr>
      <w:r w:rsidRPr="00B3119D">
        <w:rPr>
          <w:b/>
          <w:bCs/>
          <w:sz w:val="22"/>
          <w:szCs w:val="22"/>
          <w:lang w:val="vi-VN"/>
        </w:rPr>
        <w:t>Hôm nay, ngày ….. tháng ….. năm ...., tại Hà Nội, chúng tôi gồm có:</w:t>
      </w:r>
    </w:p>
    <w:p w:rsidR="00F967AF" w:rsidRPr="00B3119D" w:rsidRDefault="00F967AF" w:rsidP="00F967AF">
      <w:pPr>
        <w:shd w:val="clear" w:color="auto" w:fill="FFFFFF"/>
        <w:spacing w:before="120" w:after="120"/>
        <w:ind w:firstLine="720"/>
        <w:rPr>
          <w:sz w:val="22"/>
          <w:szCs w:val="22"/>
          <w:lang w:val="vi-VN"/>
        </w:rPr>
      </w:pPr>
      <w:r w:rsidRPr="00B3119D">
        <w:rPr>
          <w:b/>
          <w:bCs/>
          <w:sz w:val="22"/>
          <w:szCs w:val="22"/>
          <w:lang w:val="vi-VN"/>
        </w:rPr>
        <w:t>I. ĐẠI DIỆN BÊN A:</w:t>
      </w:r>
      <w:r w:rsidRPr="00B3119D">
        <w:rPr>
          <w:sz w:val="22"/>
          <w:szCs w:val="22"/>
          <w:lang w:val="vi-VN"/>
        </w:rPr>
        <w:t> </w:t>
      </w:r>
      <w:r w:rsidRPr="00B3119D">
        <w:rPr>
          <w:b/>
          <w:bCs/>
          <w:sz w:val="22"/>
          <w:szCs w:val="22"/>
          <w:lang w:val="vi-VN"/>
        </w:rPr>
        <w:t>CỤC CÔNG THƯƠNG  ĐỊA PHƯƠNG</w:t>
      </w:r>
    </w:p>
    <w:p w:rsidR="00F967AF" w:rsidRPr="00B3119D" w:rsidRDefault="00F967AF" w:rsidP="00F967AF">
      <w:pPr>
        <w:shd w:val="clear" w:color="auto" w:fill="FFFFFF"/>
        <w:spacing w:before="120" w:after="120"/>
        <w:rPr>
          <w:sz w:val="22"/>
          <w:szCs w:val="22"/>
          <w:lang w:val="vi-VN"/>
        </w:rPr>
      </w:pPr>
      <w:r w:rsidRPr="00B3119D">
        <w:rPr>
          <w:sz w:val="22"/>
          <w:szCs w:val="22"/>
          <w:lang w:val="vi-VN"/>
        </w:rPr>
        <w:t>Địa chỉ cơ quan: ……………………………………………….…………………………………………</w:t>
      </w:r>
    </w:p>
    <w:p w:rsidR="00F967AF" w:rsidRPr="00B3119D" w:rsidRDefault="00F967AF" w:rsidP="00F967AF">
      <w:pPr>
        <w:shd w:val="clear" w:color="auto" w:fill="FFFFFF"/>
        <w:spacing w:before="120" w:after="120"/>
        <w:rPr>
          <w:sz w:val="22"/>
          <w:szCs w:val="22"/>
          <w:lang w:val="vi-VN"/>
        </w:rPr>
      </w:pPr>
      <w:r w:rsidRPr="00B3119D">
        <w:rPr>
          <w:sz w:val="22"/>
          <w:szCs w:val="22"/>
          <w:lang w:val="vi-VN"/>
        </w:rPr>
        <w:t>Điện thoại: …………………….…………..…………, Fax: ………………..…………………………..</w:t>
      </w:r>
    </w:p>
    <w:p w:rsidR="00F967AF" w:rsidRPr="00B3119D" w:rsidRDefault="00F967AF" w:rsidP="00F967AF">
      <w:pPr>
        <w:shd w:val="clear" w:color="auto" w:fill="FFFFFF"/>
        <w:spacing w:before="120" w:after="120"/>
        <w:rPr>
          <w:sz w:val="22"/>
          <w:szCs w:val="22"/>
          <w:lang w:val="vi-VN"/>
        </w:rPr>
      </w:pPr>
      <w:r w:rsidRPr="00B3119D">
        <w:rPr>
          <w:sz w:val="22"/>
          <w:szCs w:val="22"/>
          <w:lang w:val="vi-VN"/>
        </w:rPr>
        <w:t>Người đại diện:……………………………….………, Chức vụ:…............................................………..</w:t>
      </w:r>
    </w:p>
    <w:p w:rsidR="00F967AF" w:rsidRPr="00B3119D" w:rsidRDefault="00F967AF" w:rsidP="00F967AF">
      <w:pPr>
        <w:shd w:val="clear" w:color="auto" w:fill="FFFFFF"/>
        <w:spacing w:before="120" w:after="120"/>
        <w:rPr>
          <w:sz w:val="22"/>
          <w:szCs w:val="22"/>
          <w:lang w:val="vi-VN"/>
        </w:rPr>
      </w:pPr>
      <w:r w:rsidRPr="00B3119D">
        <w:rPr>
          <w:sz w:val="22"/>
          <w:szCs w:val="22"/>
          <w:lang w:val="vi-VN"/>
        </w:rPr>
        <w:t>Tài khoản số:………………………………… ………, Tại: ………………….………………..……….</w:t>
      </w:r>
    </w:p>
    <w:p w:rsidR="00F967AF" w:rsidRPr="00B3119D" w:rsidRDefault="00F967AF" w:rsidP="00F967AF">
      <w:pPr>
        <w:shd w:val="clear" w:color="auto" w:fill="FFFFFF"/>
        <w:spacing w:before="120" w:after="120"/>
        <w:rPr>
          <w:sz w:val="22"/>
          <w:szCs w:val="22"/>
          <w:lang w:val="vi-VN"/>
        </w:rPr>
      </w:pPr>
      <w:r w:rsidRPr="00B3119D">
        <w:rPr>
          <w:sz w:val="22"/>
          <w:szCs w:val="22"/>
          <w:lang w:val="vi-VN"/>
        </w:rPr>
        <w:t>Mã số sử dụng ngân sách: ………………………………………………………………..………………</w:t>
      </w:r>
    </w:p>
    <w:p w:rsidR="00F967AF" w:rsidRPr="00B3119D" w:rsidRDefault="00F967AF" w:rsidP="00F967AF">
      <w:pPr>
        <w:shd w:val="clear" w:color="auto" w:fill="FFFFFF"/>
        <w:spacing w:before="120" w:after="120"/>
        <w:ind w:firstLine="720"/>
        <w:rPr>
          <w:sz w:val="22"/>
          <w:szCs w:val="22"/>
          <w:lang w:val="vi-VN"/>
        </w:rPr>
      </w:pPr>
      <w:r w:rsidRPr="00B3119D">
        <w:rPr>
          <w:b/>
          <w:bCs/>
          <w:sz w:val="22"/>
          <w:szCs w:val="22"/>
          <w:lang w:val="vi-VN"/>
        </w:rPr>
        <w:t>II. ĐẠI DIỆN BÊN B</w:t>
      </w:r>
      <w:r w:rsidRPr="00B3119D">
        <w:rPr>
          <w:sz w:val="22"/>
          <w:szCs w:val="22"/>
          <w:lang w:val="vi-VN"/>
        </w:rPr>
        <w:t>:</w:t>
      </w:r>
    </w:p>
    <w:p w:rsidR="00F967AF" w:rsidRPr="00B3119D" w:rsidRDefault="00F967AF" w:rsidP="00F967AF">
      <w:pPr>
        <w:shd w:val="clear" w:color="auto" w:fill="FFFFFF"/>
        <w:spacing w:before="120" w:after="120"/>
        <w:rPr>
          <w:sz w:val="22"/>
          <w:szCs w:val="22"/>
          <w:lang w:val="vi-VN"/>
        </w:rPr>
      </w:pPr>
      <w:r w:rsidRPr="00B3119D">
        <w:rPr>
          <w:sz w:val="22"/>
          <w:szCs w:val="22"/>
          <w:lang w:val="vi-VN"/>
        </w:rPr>
        <w:t>Địa chỉ cơ quan: .........................................................................................................................................</w:t>
      </w:r>
    </w:p>
    <w:p w:rsidR="00F967AF" w:rsidRPr="00B3119D" w:rsidRDefault="00F967AF" w:rsidP="00F967AF">
      <w:pPr>
        <w:shd w:val="clear" w:color="auto" w:fill="FFFFFF"/>
        <w:spacing w:before="120" w:after="120"/>
        <w:rPr>
          <w:sz w:val="22"/>
          <w:szCs w:val="22"/>
          <w:lang w:val="vi-VN"/>
        </w:rPr>
      </w:pPr>
      <w:r w:rsidRPr="00B3119D">
        <w:rPr>
          <w:sz w:val="22"/>
          <w:szCs w:val="22"/>
          <w:lang w:val="vi-VN"/>
        </w:rPr>
        <w:t>Điện thoại:....................................................................., Fax: ...................................................................</w:t>
      </w:r>
    </w:p>
    <w:p w:rsidR="00F967AF" w:rsidRPr="00B3119D" w:rsidRDefault="00F967AF" w:rsidP="00F967AF">
      <w:pPr>
        <w:shd w:val="clear" w:color="auto" w:fill="FFFFFF"/>
        <w:spacing w:before="120" w:after="120"/>
        <w:rPr>
          <w:sz w:val="22"/>
          <w:szCs w:val="22"/>
          <w:lang w:val="vi-VN"/>
        </w:rPr>
      </w:pPr>
      <w:r w:rsidRPr="00B3119D">
        <w:rPr>
          <w:sz w:val="22"/>
          <w:szCs w:val="22"/>
          <w:lang w:val="vi-VN"/>
        </w:rPr>
        <w:t>Người đại diện:…………………………………..……, Chức vụ:………………………..……….……..</w:t>
      </w:r>
    </w:p>
    <w:p w:rsidR="00F967AF" w:rsidRPr="00B3119D" w:rsidRDefault="00F967AF" w:rsidP="00F967AF">
      <w:pPr>
        <w:shd w:val="clear" w:color="auto" w:fill="FFFFFF"/>
        <w:spacing w:before="120" w:after="120"/>
        <w:rPr>
          <w:sz w:val="22"/>
          <w:szCs w:val="22"/>
          <w:lang w:val="vi-VN"/>
        </w:rPr>
      </w:pPr>
      <w:r w:rsidRPr="00B3119D">
        <w:rPr>
          <w:sz w:val="22"/>
          <w:szCs w:val="22"/>
          <w:lang w:val="vi-VN"/>
        </w:rPr>
        <w:t>Tài khoản số:….............................................................., Tại: ...................................................................</w:t>
      </w:r>
    </w:p>
    <w:p w:rsidR="00F967AF" w:rsidRPr="00B3119D" w:rsidRDefault="00F967AF" w:rsidP="00F967AF">
      <w:pPr>
        <w:shd w:val="clear" w:color="auto" w:fill="FFFFFF"/>
        <w:spacing w:before="120" w:after="120"/>
        <w:rPr>
          <w:sz w:val="22"/>
          <w:szCs w:val="22"/>
          <w:lang w:val="vi-VN"/>
        </w:rPr>
      </w:pPr>
      <w:r w:rsidRPr="00B3119D">
        <w:rPr>
          <w:sz w:val="22"/>
          <w:szCs w:val="22"/>
          <w:lang w:val="vi-VN"/>
        </w:rPr>
        <w:t>Mã số sử dụng ngân sách:………………………………………………………………………………...</w:t>
      </w:r>
    </w:p>
    <w:p w:rsidR="00F967AF" w:rsidRPr="00B3119D" w:rsidRDefault="00F967AF" w:rsidP="00F967AF">
      <w:pPr>
        <w:shd w:val="clear" w:color="auto" w:fill="FFFFFF"/>
        <w:spacing w:before="120" w:after="120"/>
        <w:rPr>
          <w:sz w:val="22"/>
          <w:szCs w:val="22"/>
          <w:lang w:val="vi-VN"/>
        </w:rPr>
      </w:pPr>
      <w:r w:rsidRPr="00B3119D">
        <w:rPr>
          <w:sz w:val="22"/>
          <w:szCs w:val="22"/>
          <w:lang w:val="vi-VN"/>
        </w:rPr>
        <w:t>Hai bên thống nhất thanh lý hợp đồng thực hiện đề án khuyến công theo các nội dung sau:</w:t>
      </w:r>
    </w:p>
    <w:p w:rsidR="00F967AF" w:rsidRPr="00B3119D" w:rsidRDefault="00F967AF" w:rsidP="00F967AF">
      <w:pPr>
        <w:shd w:val="clear" w:color="auto" w:fill="FFFFFF"/>
        <w:spacing w:before="120" w:after="120"/>
        <w:rPr>
          <w:sz w:val="22"/>
          <w:szCs w:val="22"/>
          <w:lang w:val="vi-VN"/>
        </w:rPr>
      </w:pPr>
      <w:r w:rsidRPr="00B3119D">
        <w:rPr>
          <w:b/>
          <w:bCs/>
          <w:sz w:val="22"/>
          <w:szCs w:val="22"/>
          <w:lang w:val="vi-VN"/>
        </w:rPr>
        <w:t>1. Phần nội dung thực hiện:</w:t>
      </w:r>
    </w:p>
    <w:p w:rsidR="00F967AF" w:rsidRPr="00B3119D" w:rsidRDefault="00F967AF" w:rsidP="00F967AF">
      <w:pPr>
        <w:shd w:val="clear" w:color="auto" w:fill="FFFFFF"/>
        <w:spacing w:before="120" w:after="120"/>
        <w:rPr>
          <w:sz w:val="22"/>
          <w:szCs w:val="22"/>
          <w:lang w:val="vi-VN"/>
        </w:rPr>
      </w:pPr>
      <w:r w:rsidRPr="00B3119D">
        <w:rPr>
          <w:sz w:val="22"/>
          <w:szCs w:val="22"/>
          <w:lang w:val="vi-VN"/>
        </w:rPr>
        <w:t>- Khối lượng công việc đã thực hiện (ghi theo biên bản nghiệm thu)</w:t>
      </w:r>
    </w:p>
    <w:p w:rsidR="00F967AF" w:rsidRPr="00B3119D" w:rsidRDefault="00F967AF" w:rsidP="00F967AF">
      <w:pPr>
        <w:shd w:val="clear" w:color="auto" w:fill="FFFFFF"/>
        <w:spacing w:before="120" w:after="120"/>
        <w:rPr>
          <w:sz w:val="22"/>
          <w:szCs w:val="22"/>
          <w:lang w:val="vi-VN"/>
        </w:rPr>
      </w:pPr>
      <w:r w:rsidRPr="00B3119D">
        <w:rPr>
          <w:sz w:val="22"/>
          <w:szCs w:val="22"/>
          <w:lang w:val="vi-VN"/>
        </w:rPr>
        <w:t>- Khối lượng công việc không thực hiện, kèm theo lý do (nếu có):</w:t>
      </w:r>
    </w:p>
    <w:p w:rsidR="00F967AF" w:rsidRPr="00B3119D" w:rsidRDefault="00F967AF" w:rsidP="00F967AF">
      <w:pPr>
        <w:shd w:val="clear" w:color="auto" w:fill="FFFFFF"/>
        <w:spacing w:before="120" w:after="120"/>
        <w:rPr>
          <w:sz w:val="22"/>
          <w:szCs w:val="22"/>
          <w:lang w:val="vi-VN"/>
        </w:rPr>
      </w:pPr>
      <w:r w:rsidRPr="00B3119D">
        <w:rPr>
          <w:b/>
          <w:bCs/>
          <w:sz w:val="22"/>
          <w:szCs w:val="22"/>
          <w:lang w:val="vi-VN"/>
        </w:rPr>
        <w:t>2. Phần kinh phí:</w:t>
      </w:r>
    </w:p>
    <w:p w:rsidR="00F967AF" w:rsidRPr="00B3119D" w:rsidRDefault="00F967AF" w:rsidP="00F967AF">
      <w:pPr>
        <w:shd w:val="clear" w:color="auto" w:fill="FFFFFF"/>
        <w:spacing w:before="120" w:after="120"/>
        <w:rPr>
          <w:sz w:val="22"/>
          <w:szCs w:val="22"/>
          <w:lang w:val="vi-VN"/>
        </w:rPr>
      </w:pPr>
      <w:r w:rsidRPr="00B3119D">
        <w:rPr>
          <w:sz w:val="22"/>
          <w:szCs w:val="22"/>
          <w:lang w:val="vi-VN"/>
        </w:rPr>
        <w:t>- Tổng giá trị hợp đồng:</w:t>
      </w:r>
    </w:p>
    <w:p w:rsidR="00F967AF" w:rsidRPr="00B3119D" w:rsidRDefault="00F967AF" w:rsidP="00F967AF">
      <w:pPr>
        <w:shd w:val="clear" w:color="auto" w:fill="FFFFFF"/>
        <w:spacing w:before="120" w:after="120"/>
        <w:rPr>
          <w:sz w:val="22"/>
          <w:szCs w:val="22"/>
        </w:rPr>
      </w:pPr>
      <w:r w:rsidRPr="00B3119D">
        <w:rPr>
          <w:sz w:val="22"/>
          <w:szCs w:val="22"/>
        </w:rPr>
        <w:t>- S</w:t>
      </w:r>
      <w:r w:rsidRPr="00B3119D">
        <w:rPr>
          <w:sz w:val="22"/>
          <w:szCs w:val="22"/>
          <w:lang w:val="vi-VN"/>
        </w:rPr>
        <w:t>ố tiền b</w:t>
      </w:r>
      <w:r w:rsidRPr="00B3119D">
        <w:rPr>
          <w:sz w:val="22"/>
          <w:szCs w:val="22"/>
        </w:rPr>
        <w:t>ên A đã c</w:t>
      </w:r>
      <w:r w:rsidRPr="00B3119D">
        <w:rPr>
          <w:sz w:val="22"/>
          <w:szCs w:val="22"/>
          <w:lang w:val="vi-VN"/>
        </w:rPr>
        <w:t>ấp:</w:t>
      </w:r>
    </w:p>
    <w:p w:rsidR="00F967AF" w:rsidRPr="00B3119D" w:rsidRDefault="00F967AF" w:rsidP="00F967AF">
      <w:pPr>
        <w:shd w:val="clear" w:color="auto" w:fill="FFFFFF"/>
        <w:spacing w:before="120" w:after="120"/>
        <w:rPr>
          <w:sz w:val="22"/>
          <w:szCs w:val="22"/>
        </w:rPr>
      </w:pPr>
      <w:r w:rsidRPr="00B3119D">
        <w:rPr>
          <w:sz w:val="22"/>
          <w:szCs w:val="22"/>
        </w:rPr>
        <w:t>- S</w:t>
      </w:r>
      <w:r w:rsidRPr="00B3119D">
        <w:rPr>
          <w:sz w:val="22"/>
          <w:szCs w:val="22"/>
          <w:lang w:val="vi-VN"/>
        </w:rPr>
        <w:t>ố tiền b</w:t>
      </w:r>
      <w:r w:rsidRPr="00B3119D">
        <w:rPr>
          <w:sz w:val="22"/>
          <w:szCs w:val="22"/>
        </w:rPr>
        <w:t>ên B đư</w:t>
      </w:r>
      <w:r w:rsidRPr="00B3119D">
        <w:rPr>
          <w:sz w:val="22"/>
          <w:szCs w:val="22"/>
          <w:lang w:val="vi-VN"/>
        </w:rPr>
        <w:t>ợc thanh to</w:t>
      </w:r>
      <w:r w:rsidRPr="00B3119D">
        <w:rPr>
          <w:sz w:val="22"/>
          <w:szCs w:val="22"/>
        </w:rPr>
        <w:t>án:</w:t>
      </w:r>
    </w:p>
    <w:p w:rsidR="00F967AF" w:rsidRPr="00B3119D" w:rsidRDefault="00F967AF" w:rsidP="00F967AF">
      <w:pPr>
        <w:shd w:val="clear" w:color="auto" w:fill="FFFFFF"/>
        <w:spacing w:before="120" w:after="120"/>
        <w:rPr>
          <w:sz w:val="22"/>
          <w:szCs w:val="22"/>
        </w:rPr>
      </w:pPr>
      <w:r w:rsidRPr="00B3119D">
        <w:rPr>
          <w:sz w:val="22"/>
          <w:szCs w:val="22"/>
        </w:rPr>
        <w:t>(Chi ti</w:t>
      </w:r>
      <w:r w:rsidRPr="00B3119D">
        <w:rPr>
          <w:sz w:val="22"/>
          <w:szCs w:val="22"/>
          <w:lang w:val="vi-VN"/>
        </w:rPr>
        <w:t>ết quyết to</w:t>
      </w:r>
      <w:r w:rsidRPr="00B3119D">
        <w:rPr>
          <w:sz w:val="22"/>
          <w:szCs w:val="22"/>
        </w:rPr>
        <w:t>án c</w:t>
      </w:r>
      <w:r w:rsidRPr="00B3119D">
        <w:rPr>
          <w:sz w:val="22"/>
          <w:szCs w:val="22"/>
          <w:lang w:val="vi-VN"/>
        </w:rPr>
        <w:t>ủa từng đề </w:t>
      </w:r>
      <w:r w:rsidRPr="00B3119D">
        <w:rPr>
          <w:sz w:val="22"/>
          <w:szCs w:val="22"/>
        </w:rPr>
        <w:t>án như bi</w:t>
      </w:r>
      <w:r w:rsidRPr="00B3119D">
        <w:rPr>
          <w:sz w:val="22"/>
          <w:szCs w:val="22"/>
          <w:lang w:val="vi-VN"/>
        </w:rPr>
        <w:t>ểu k</w:t>
      </w:r>
      <w:r w:rsidRPr="00B3119D">
        <w:rPr>
          <w:sz w:val="22"/>
          <w:szCs w:val="22"/>
        </w:rPr>
        <w:t>èm theo)</w:t>
      </w:r>
    </w:p>
    <w:p w:rsidR="00F967AF" w:rsidRPr="00B3119D" w:rsidRDefault="00F967AF" w:rsidP="00F967AF">
      <w:pPr>
        <w:shd w:val="clear" w:color="auto" w:fill="FFFFFF"/>
        <w:spacing w:before="120" w:after="120"/>
        <w:rPr>
          <w:sz w:val="22"/>
          <w:szCs w:val="22"/>
        </w:rPr>
      </w:pPr>
      <w:r w:rsidRPr="00B3119D">
        <w:rPr>
          <w:sz w:val="22"/>
          <w:szCs w:val="22"/>
        </w:rPr>
        <w:t>- S</w:t>
      </w:r>
      <w:r w:rsidRPr="00B3119D">
        <w:rPr>
          <w:sz w:val="22"/>
          <w:szCs w:val="22"/>
          <w:lang w:val="vi-VN"/>
        </w:rPr>
        <w:t>ố tiền b</w:t>
      </w:r>
      <w:r w:rsidRPr="00B3119D">
        <w:rPr>
          <w:sz w:val="22"/>
          <w:szCs w:val="22"/>
        </w:rPr>
        <w:t>ên B ph</w:t>
      </w:r>
      <w:r w:rsidRPr="00B3119D">
        <w:rPr>
          <w:sz w:val="22"/>
          <w:szCs w:val="22"/>
          <w:lang w:val="vi-VN"/>
        </w:rPr>
        <w:t>ải nộp trả lại cho b</w:t>
      </w:r>
      <w:r w:rsidRPr="00B3119D">
        <w:rPr>
          <w:sz w:val="22"/>
          <w:szCs w:val="22"/>
        </w:rPr>
        <w:t>ên A:</w:t>
      </w:r>
    </w:p>
    <w:p w:rsidR="00F967AF" w:rsidRPr="00B3119D" w:rsidRDefault="00F967AF" w:rsidP="00F967AF">
      <w:pPr>
        <w:shd w:val="clear" w:color="auto" w:fill="FFFFFF"/>
        <w:spacing w:before="120" w:after="120"/>
        <w:rPr>
          <w:sz w:val="22"/>
          <w:szCs w:val="22"/>
        </w:rPr>
      </w:pPr>
      <w:r w:rsidRPr="00B3119D">
        <w:rPr>
          <w:sz w:val="22"/>
          <w:szCs w:val="22"/>
        </w:rPr>
        <w:t>- S</w:t>
      </w:r>
      <w:r w:rsidRPr="00B3119D">
        <w:rPr>
          <w:sz w:val="22"/>
          <w:szCs w:val="22"/>
          <w:lang w:val="vi-VN"/>
        </w:rPr>
        <w:t>ố tiền b</w:t>
      </w:r>
      <w:r w:rsidRPr="00B3119D">
        <w:rPr>
          <w:sz w:val="22"/>
          <w:szCs w:val="22"/>
        </w:rPr>
        <w:t>ên B đã n</w:t>
      </w:r>
      <w:r w:rsidRPr="00B3119D">
        <w:rPr>
          <w:sz w:val="22"/>
          <w:szCs w:val="22"/>
          <w:lang w:val="vi-VN"/>
        </w:rPr>
        <w:t>ộp trả lại cho b</w:t>
      </w:r>
      <w:r w:rsidRPr="00B3119D">
        <w:rPr>
          <w:sz w:val="22"/>
          <w:szCs w:val="22"/>
        </w:rPr>
        <w:t>ên A:</w:t>
      </w:r>
    </w:p>
    <w:p w:rsidR="00F967AF" w:rsidRPr="00B3119D" w:rsidRDefault="00F967AF" w:rsidP="00F967AF">
      <w:pPr>
        <w:shd w:val="clear" w:color="auto" w:fill="FFFFFF"/>
        <w:spacing w:before="120" w:after="120"/>
        <w:rPr>
          <w:sz w:val="22"/>
          <w:szCs w:val="22"/>
        </w:rPr>
      </w:pPr>
      <w:r w:rsidRPr="00B3119D">
        <w:rPr>
          <w:sz w:val="22"/>
          <w:szCs w:val="22"/>
        </w:rPr>
        <w:lastRenderedPageBreak/>
        <w:t>- S</w:t>
      </w:r>
      <w:r w:rsidRPr="00B3119D">
        <w:rPr>
          <w:sz w:val="22"/>
          <w:szCs w:val="22"/>
          <w:lang w:val="vi-VN"/>
        </w:rPr>
        <w:t>ố tiền b</w:t>
      </w:r>
      <w:r w:rsidRPr="00B3119D">
        <w:rPr>
          <w:sz w:val="22"/>
          <w:szCs w:val="22"/>
        </w:rPr>
        <w:t>ên B còn ph</w:t>
      </w:r>
      <w:r w:rsidRPr="00B3119D">
        <w:rPr>
          <w:sz w:val="22"/>
          <w:szCs w:val="22"/>
          <w:lang w:val="vi-VN"/>
        </w:rPr>
        <w:t>ải nộp trả lại cho b</w:t>
      </w:r>
      <w:r w:rsidRPr="00B3119D">
        <w:rPr>
          <w:sz w:val="22"/>
          <w:szCs w:val="22"/>
        </w:rPr>
        <w:t>ên A:</w:t>
      </w:r>
    </w:p>
    <w:p w:rsidR="00F967AF" w:rsidRPr="00B3119D" w:rsidRDefault="00F967AF" w:rsidP="00F967AF">
      <w:pPr>
        <w:shd w:val="clear" w:color="auto" w:fill="FFFFFF"/>
        <w:spacing w:before="120" w:after="120"/>
        <w:rPr>
          <w:sz w:val="22"/>
          <w:szCs w:val="22"/>
        </w:rPr>
      </w:pPr>
      <w:r w:rsidRPr="00B3119D">
        <w:rPr>
          <w:b/>
          <w:bCs/>
          <w:sz w:val="22"/>
          <w:szCs w:val="22"/>
        </w:rPr>
        <w:t>3. Nh</w:t>
      </w:r>
      <w:r w:rsidRPr="00B3119D">
        <w:rPr>
          <w:b/>
          <w:bCs/>
          <w:sz w:val="22"/>
          <w:szCs w:val="22"/>
          <w:lang w:val="vi-VN"/>
        </w:rPr>
        <w:t>ững tồn tại cần giải quyết:</w:t>
      </w:r>
    </w:p>
    <w:p w:rsidR="00F967AF" w:rsidRPr="00B3119D" w:rsidRDefault="00F967AF" w:rsidP="00F967AF">
      <w:pPr>
        <w:shd w:val="clear" w:color="auto" w:fill="FFFFFF"/>
        <w:spacing w:before="120" w:after="120"/>
        <w:rPr>
          <w:sz w:val="22"/>
          <w:szCs w:val="22"/>
        </w:rPr>
      </w:pPr>
      <w:r w:rsidRPr="00B3119D">
        <w:rPr>
          <w:sz w:val="22"/>
          <w:szCs w:val="22"/>
        </w:rPr>
        <w:t>....................................................................................................................................................................</w:t>
      </w:r>
    </w:p>
    <w:p w:rsidR="00F967AF" w:rsidRPr="00B3119D" w:rsidRDefault="00F967AF" w:rsidP="00CA3853">
      <w:pPr>
        <w:shd w:val="clear" w:color="auto" w:fill="FFFFFF"/>
        <w:spacing w:before="120" w:after="120"/>
        <w:jc w:val="both"/>
        <w:rPr>
          <w:sz w:val="22"/>
          <w:szCs w:val="22"/>
        </w:rPr>
      </w:pPr>
      <w:r w:rsidRPr="00B3119D">
        <w:rPr>
          <w:sz w:val="22"/>
          <w:szCs w:val="22"/>
        </w:rPr>
        <w:t>Biên b</w:t>
      </w:r>
      <w:r w:rsidRPr="00B3119D">
        <w:rPr>
          <w:sz w:val="22"/>
          <w:szCs w:val="22"/>
          <w:lang w:val="vi-VN"/>
        </w:rPr>
        <w:t>ản thanh l</w:t>
      </w:r>
      <w:r w:rsidRPr="00B3119D">
        <w:rPr>
          <w:sz w:val="22"/>
          <w:szCs w:val="22"/>
        </w:rPr>
        <w:t>ý h</w:t>
      </w:r>
      <w:r w:rsidRPr="00B3119D">
        <w:rPr>
          <w:sz w:val="22"/>
          <w:szCs w:val="22"/>
          <w:lang w:val="vi-VN"/>
        </w:rPr>
        <w:t>ợp đồng được lập th</w:t>
      </w:r>
      <w:r w:rsidRPr="00B3119D">
        <w:rPr>
          <w:sz w:val="22"/>
          <w:szCs w:val="22"/>
        </w:rPr>
        <w:t>ành 09 b</w:t>
      </w:r>
      <w:r w:rsidRPr="00B3119D">
        <w:rPr>
          <w:sz w:val="22"/>
          <w:szCs w:val="22"/>
          <w:lang w:val="vi-VN"/>
        </w:rPr>
        <w:t>ản c</w:t>
      </w:r>
      <w:r w:rsidRPr="00B3119D">
        <w:rPr>
          <w:sz w:val="22"/>
          <w:szCs w:val="22"/>
        </w:rPr>
        <w:t>ó giá tr</w:t>
      </w:r>
      <w:r w:rsidRPr="00B3119D">
        <w:rPr>
          <w:sz w:val="22"/>
          <w:szCs w:val="22"/>
          <w:lang w:val="vi-VN"/>
        </w:rPr>
        <w:t>ị như nhau, b</w:t>
      </w:r>
      <w:r w:rsidRPr="00B3119D">
        <w:rPr>
          <w:sz w:val="22"/>
          <w:szCs w:val="22"/>
        </w:rPr>
        <w:t>ên A </w:t>
      </w:r>
      <w:r w:rsidRPr="00B3119D">
        <w:rPr>
          <w:sz w:val="22"/>
          <w:szCs w:val="22"/>
          <w:lang w:val="vi-VN"/>
        </w:rPr>
        <w:t>giữ </w:t>
      </w:r>
      <w:r w:rsidRPr="00B3119D">
        <w:rPr>
          <w:sz w:val="22"/>
          <w:szCs w:val="22"/>
        </w:rPr>
        <w:t>05 </w:t>
      </w:r>
      <w:r w:rsidRPr="00B3119D">
        <w:rPr>
          <w:sz w:val="22"/>
          <w:szCs w:val="22"/>
          <w:lang w:val="vi-VN"/>
        </w:rPr>
        <w:t>bả</w:t>
      </w:r>
      <w:r w:rsidRPr="00B3119D">
        <w:rPr>
          <w:sz w:val="22"/>
          <w:szCs w:val="22"/>
        </w:rPr>
        <w:t>n, bên B </w:t>
      </w:r>
      <w:r w:rsidRPr="00B3119D">
        <w:rPr>
          <w:sz w:val="22"/>
          <w:szCs w:val="22"/>
          <w:lang w:val="vi-VN"/>
        </w:rPr>
        <w:t>giữ </w:t>
      </w:r>
      <w:r w:rsidRPr="00B3119D">
        <w:rPr>
          <w:sz w:val="22"/>
          <w:szCs w:val="22"/>
        </w:rPr>
        <w:t>04 </w:t>
      </w:r>
      <w:r w:rsidRPr="00B3119D">
        <w:rPr>
          <w:sz w:val="22"/>
          <w:szCs w:val="22"/>
          <w:lang w:val="vi-VN"/>
        </w:rPr>
        <w:t>bả</w:t>
      </w:r>
      <w:r w:rsidRPr="00B3119D">
        <w:rPr>
          <w:sz w:val="22"/>
          <w:szCs w:val="22"/>
        </w:rPr>
        <w:t>n./.</w:t>
      </w:r>
    </w:p>
    <w:p w:rsidR="00F967AF" w:rsidRPr="00B3119D" w:rsidRDefault="00F967AF" w:rsidP="00F967AF">
      <w:pPr>
        <w:shd w:val="clear" w:color="auto" w:fill="FFFFFF"/>
        <w:spacing w:after="120" w:line="234" w:lineRule="atLeast"/>
        <w:rPr>
          <w:sz w:val="22"/>
          <w:szCs w:val="22"/>
        </w:rPr>
      </w:pPr>
      <w:r w:rsidRPr="00B3119D">
        <w:rPr>
          <w:sz w:val="22"/>
          <w:szCs w:val="22"/>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5058"/>
        <w:gridCol w:w="3798"/>
      </w:tblGrid>
      <w:tr w:rsidR="00F967AF" w:rsidRPr="00B3119D" w:rsidTr="00CA3853">
        <w:trPr>
          <w:tblCellSpacing w:w="0" w:type="dxa"/>
        </w:trPr>
        <w:tc>
          <w:tcPr>
            <w:tcW w:w="505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rPr>
                <w:sz w:val="22"/>
                <w:szCs w:val="22"/>
              </w:rPr>
            </w:pPr>
            <w:r w:rsidRPr="00B3119D">
              <w:rPr>
                <w:b/>
                <w:bCs/>
                <w:sz w:val="22"/>
                <w:szCs w:val="22"/>
              </w:rPr>
              <w:t>Đ</w:t>
            </w:r>
            <w:r w:rsidRPr="00B3119D">
              <w:rPr>
                <w:b/>
                <w:bCs/>
                <w:sz w:val="22"/>
                <w:szCs w:val="22"/>
                <w:lang w:val="vi-VN"/>
              </w:rPr>
              <w:t>ẠI DIỆN B</w:t>
            </w:r>
            <w:r w:rsidRPr="00B3119D">
              <w:rPr>
                <w:b/>
                <w:bCs/>
                <w:sz w:val="22"/>
                <w:szCs w:val="22"/>
              </w:rPr>
              <w:t>ÊN B</w:t>
            </w:r>
            <w:r w:rsidRPr="00B3119D">
              <w:rPr>
                <w:b/>
                <w:bCs/>
                <w:sz w:val="22"/>
                <w:szCs w:val="22"/>
              </w:rPr>
              <w:br/>
            </w:r>
            <w:r w:rsidRPr="00B3119D">
              <w:rPr>
                <w:i/>
                <w:iCs/>
                <w:sz w:val="22"/>
                <w:szCs w:val="22"/>
              </w:rPr>
              <w:t>(Ký tên, đóng d</w:t>
            </w:r>
            <w:r w:rsidRPr="00B3119D">
              <w:rPr>
                <w:i/>
                <w:iCs/>
                <w:sz w:val="22"/>
                <w:szCs w:val="22"/>
                <w:lang w:val="vi-VN"/>
              </w:rPr>
              <w:t>ấu)</w:t>
            </w:r>
          </w:p>
        </w:tc>
        <w:tc>
          <w:tcPr>
            <w:tcW w:w="379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pPr>
            <w:r w:rsidRPr="00B3119D">
              <w:rPr>
                <w:b/>
                <w:bCs/>
                <w:sz w:val="22"/>
                <w:szCs w:val="22"/>
              </w:rPr>
              <w:t>Đ</w:t>
            </w:r>
            <w:r w:rsidRPr="00B3119D">
              <w:rPr>
                <w:b/>
                <w:bCs/>
                <w:sz w:val="22"/>
                <w:szCs w:val="22"/>
                <w:lang w:val="vi-VN"/>
              </w:rPr>
              <w:t>ẠI DIỆN B</w:t>
            </w:r>
            <w:r w:rsidRPr="00B3119D">
              <w:rPr>
                <w:b/>
                <w:bCs/>
                <w:sz w:val="22"/>
                <w:szCs w:val="22"/>
              </w:rPr>
              <w:t>ÊN A</w:t>
            </w:r>
            <w:r w:rsidRPr="00B3119D">
              <w:rPr>
                <w:b/>
                <w:bCs/>
                <w:sz w:val="22"/>
                <w:szCs w:val="22"/>
              </w:rPr>
              <w:br/>
            </w:r>
            <w:r w:rsidRPr="00B3119D">
              <w:rPr>
                <w:i/>
                <w:iCs/>
                <w:sz w:val="22"/>
                <w:szCs w:val="22"/>
              </w:rPr>
              <w:t>(Ký tên, đóng d</w:t>
            </w:r>
            <w:r w:rsidRPr="00B3119D">
              <w:rPr>
                <w:i/>
                <w:iCs/>
                <w:sz w:val="22"/>
                <w:szCs w:val="22"/>
                <w:lang w:val="vi-VN"/>
              </w:rPr>
              <w:t>ấu)</w:t>
            </w:r>
          </w:p>
        </w:tc>
      </w:tr>
    </w:tbl>
    <w:p w:rsidR="00F967AF" w:rsidRPr="00B3119D" w:rsidRDefault="00F967AF" w:rsidP="00F967AF">
      <w:pPr>
        <w:shd w:val="clear" w:color="auto" w:fill="FFFFFF"/>
        <w:spacing w:after="120" w:line="234" w:lineRule="atLeast"/>
        <w:rPr>
          <w:sz w:val="22"/>
          <w:szCs w:val="22"/>
        </w:rPr>
      </w:pPr>
      <w:r w:rsidRPr="00B3119D">
        <w:rPr>
          <w:sz w:val="22"/>
          <w:szCs w:val="22"/>
        </w:rPr>
        <w:t> </w:t>
      </w: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DA7CB3" w:rsidRDefault="00DA7CB3" w:rsidP="00F967AF">
      <w:pPr>
        <w:shd w:val="clear" w:color="auto" w:fill="FFFFFF"/>
        <w:spacing w:after="120" w:line="234" w:lineRule="atLeast"/>
        <w:jc w:val="both"/>
        <w:rPr>
          <w:b/>
          <w:bCs/>
          <w:sz w:val="28"/>
          <w:szCs w:val="28"/>
          <w:u w:val="single"/>
        </w:rPr>
        <w:sectPr w:rsidR="00DA7CB3" w:rsidSect="00962967">
          <w:pgSz w:w="11907" w:h="16840" w:code="9"/>
          <w:pgMar w:top="1134" w:right="1134" w:bottom="1134" w:left="1701" w:header="720" w:footer="720" w:gutter="0"/>
          <w:cols w:space="720"/>
          <w:titlePg/>
          <w:docGrid w:linePitch="381"/>
        </w:sectPr>
      </w:pPr>
    </w:p>
    <w:p w:rsidR="00F967AF" w:rsidRPr="00B3119D" w:rsidRDefault="00F967AF" w:rsidP="00F967AF">
      <w:pPr>
        <w:shd w:val="clear" w:color="auto" w:fill="FFFFFF"/>
        <w:spacing w:after="120" w:line="234" w:lineRule="atLeast"/>
        <w:jc w:val="both"/>
        <w:rPr>
          <w:sz w:val="28"/>
          <w:szCs w:val="28"/>
          <w:u w:val="single"/>
        </w:rPr>
      </w:pPr>
      <w:r w:rsidRPr="00B3119D">
        <w:rPr>
          <w:b/>
          <w:bCs/>
          <w:sz w:val="28"/>
          <w:szCs w:val="28"/>
          <w:u w:val="single"/>
        </w:rPr>
        <w:lastRenderedPageBreak/>
        <w:t>M</w:t>
      </w:r>
      <w:r w:rsidRPr="00B3119D">
        <w:rPr>
          <w:b/>
          <w:bCs/>
          <w:sz w:val="28"/>
          <w:szCs w:val="28"/>
          <w:u w:val="single"/>
          <w:lang w:val="vi-VN"/>
        </w:rPr>
        <w:t>ẫu số 10</w:t>
      </w:r>
    </w:p>
    <w:p w:rsidR="00F967AF" w:rsidRPr="00B3119D" w:rsidRDefault="00F967AF" w:rsidP="00F967AF">
      <w:pPr>
        <w:shd w:val="clear" w:color="auto" w:fill="FFFFFF"/>
        <w:spacing w:after="120" w:line="234" w:lineRule="atLeast"/>
        <w:jc w:val="center"/>
        <w:rPr>
          <w:sz w:val="22"/>
          <w:szCs w:val="22"/>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F967AF" w:rsidRPr="00B3119D" w:rsidTr="00CA3853">
        <w:trPr>
          <w:tblCellSpacing w:w="0" w:type="dxa"/>
        </w:trPr>
        <w:tc>
          <w:tcPr>
            <w:tcW w:w="334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rPr>
                <w:sz w:val="22"/>
                <w:szCs w:val="22"/>
              </w:rPr>
            </w:pPr>
            <w:r w:rsidRPr="00B3119D">
              <w:rPr>
                <w:b/>
                <w:bCs/>
                <w:sz w:val="22"/>
                <w:szCs w:val="22"/>
              </w:rPr>
              <w:t>Tên đơn v</w:t>
            </w:r>
            <w:r w:rsidRPr="00B3119D">
              <w:rPr>
                <w:b/>
                <w:bCs/>
                <w:sz w:val="22"/>
                <w:szCs w:val="22"/>
                <w:lang w:val="vi-VN"/>
              </w:rPr>
              <w:t>ị:...........</w:t>
            </w:r>
          </w:p>
        </w:tc>
        <w:tc>
          <w:tcPr>
            <w:tcW w:w="550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pPr>
            <w:r w:rsidRPr="00B3119D">
              <w:rPr>
                <w:b/>
                <w:bCs/>
                <w:sz w:val="22"/>
                <w:szCs w:val="22"/>
              </w:rPr>
              <w:t>CỘNG HÒA XÃ HỘI CHỦ NGHĨA VIỆT NAM</w:t>
            </w:r>
            <w:r w:rsidRPr="00B3119D">
              <w:rPr>
                <w:b/>
                <w:bCs/>
                <w:sz w:val="22"/>
                <w:szCs w:val="22"/>
              </w:rPr>
              <w:br/>
              <w:t>Độc lập - Tự do - Hạnh phúc </w:t>
            </w:r>
            <w:r w:rsidRPr="00B3119D">
              <w:rPr>
                <w:b/>
                <w:bCs/>
                <w:sz w:val="22"/>
                <w:szCs w:val="22"/>
              </w:rPr>
              <w:br/>
              <w:t>----------------------------------</w:t>
            </w:r>
          </w:p>
        </w:tc>
      </w:tr>
    </w:tbl>
    <w:p w:rsidR="00F967AF" w:rsidRPr="00B3119D" w:rsidRDefault="00F967AF" w:rsidP="00F967AF">
      <w:pPr>
        <w:shd w:val="clear" w:color="auto" w:fill="FFFFFF"/>
        <w:spacing w:after="120" w:line="234" w:lineRule="atLeast"/>
        <w:rPr>
          <w:sz w:val="22"/>
          <w:szCs w:val="22"/>
        </w:rPr>
      </w:pPr>
      <w:r w:rsidRPr="00B3119D">
        <w:rPr>
          <w:i/>
          <w:iCs/>
          <w:sz w:val="22"/>
          <w:szCs w:val="22"/>
        </w:rPr>
        <w:t> </w:t>
      </w:r>
    </w:p>
    <w:p w:rsidR="00F967AF" w:rsidRPr="00B3119D" w:rsidRDefault="00F967AF" w:rsidP="00F967AF">
      <w:pPr>
        <w:shd w:val="clear" w:color="auto" w:fill="FFFFFF"/>
        <w:spacing w:after="120" w:line="234" w:lineRule="atLeast"/>
        <w:jc w:val="center"/>
        <w:rPr>
          <w:sz w:val="22"/>
          <w:szCs w:val="22"/>
        </w:rPr>
      </w:pPr>
      <w:r w:rsidRPr="00B3119D">
        <w:rPr>
          <w:b/>
          <w:bCs/>
          <w:sz w:val="22"/>
          <w:szCs w:val="22"/>
        </w:rPr>
        <w:t>B</w:t>
      </w:r>
      <w:r w:rsidRPr="00B3119D">
        <w:rPr>
          <w:b/>
          <w:bCs/>
          <w:sz w:val="22"/>
          <w:szCs w:val="22"/>
          <w:lang w:val="vi-VN"/>
        </w:rPr>
        <w:t>ẢNG ĐỐI CHIẾU KINH PH</w:t>
      </w:r>
      <w:r w:rsidRPr="00B3119D">
        <w:rPr>
          <w:b/>
          <w:bCs/>
          <w:sz w:val="22"/>
          <w:szCs w:val="22"/>
        </w:rPr>
        <w:t>Í</w:t>
      </w:r>
    </w:p>
    <w:p w:rsidR="00F967AF" w:rsidRPr="00B3119D" w:rsidRDefault="00F967AF" w:rsidP="00F967AF">
      <w:pPr>
        <w:shd w:val="clear" w:color="auto" w:fill="FFFFFF"/>
        <w:spacing w:after="120" w:line="234" w:lineRule="atLeast"/>
        <w:jc w:val="center"/>
        <w:rPr>
          <w:b/>
          <w:bCs/>
          <w:sz w:val="22"/>
          <w:szCs w:val="22"/>
        </w:rPr>
      </w:pPr>
      <w:r w:rsidRPr="00B3119D">
        <w:rPr>
          <w:b/>
          <w:bCs/>
          <w:sz w:val="22"/>
          <w:szCs w:val="22"/>
        </w:rPr>
        <w:t>Năm….</w:t>
      </w:r>
    </w:p>
    <w:p w:rsidR="00F967AF" w:rsidRPr="00B3119D" w:rsidRDefault="00F967AF" w:rsidP="00F967AF">
      <w:pPr>
        <w:shd w:val="clear" w:color="auto" w:fill="FFFFFF"/>
        <w:spacing w:after="120" w:line="234" w:lineRule="atLeast"/>
        <w:jc w:val="center"/>
        <w:rPr>
          <w:sz w:val="22"/>
          <w:szCs w:val="22"/>
        </w:rPr>
      </w:pPr>
    </w:p>
    <w:p w:rsidR="00F967AF" w:rsidRPr="00B3119D" w:rsidRDefault="00F967AF" w:rsidP="00F967AF">
      <w:pPr>
        <w:shd w:val="clear" w:color="auto" w:fill="FFFFFF"/>
        <w:spacing w:before="120" w:after="120"/>
        <w:rPr>
          <w:sz w:val="22"/>
          <w:szCs w:val="22"/>
        </w:rPr>
      </w:pPr>
      <w:r w:rsidRPr="00B3119D">
        <w:rPr>
          <w:sz w:val="22"/>
          <w:szCs w:val="22"/>
        </w:rPr>
        <w:t>Kinh phí đư</w:t>
      </w:r>
      <w:r w:rsidRPr="00B3119D">
        <w:rPr>
          <w:sz w:val="22"/>
          <w:szCs w:val="22"/>
          <w:lang w:val="vi-VN"/>
        </w:rPr>
        <w:t>ợc cấp trong năm: .................................................................</w:t>
      </w:r>
      <w:r w:rsidRPr="00B3119D">
        <w:rPr>
          <w:sz w:val="22"/>
          <w:szCs w:val="22"/>
        </w:rPr>
        <w:t>..</w:t>
      </w:r>
      <w:r w:rsidRPr="00B3119D">
        <w:rPr>
          <w:sz w:val="22"/>
          <w:szCs w:val="22"/>
          <w:lang w:val="vi-VN"/>
        </w:rPr>
        <w:t>....... đồng</w:t>
      </w:r>
    </w:p>
    <w:p w:rsidR="00F967AF" w:rsidRPr="00B3119D" w:rsidRDefault="00F967AF" w:rsidP="00F967AF">
      <w:pPr>
        <w:shd w:val="clear" w:color="auto" w:fill="FFFFFF"/>
        <w:spacing w:before="120" w:after="120"/>
        <w:rPr>
          <w:sz w:val="22"/>
          <w:szCs w:val="22"/>
        </w:rPr>
      </w:pPr>
      <w:r w:rsidRPr="00B3119D">
        <w:rPr>
          <w:sz w:val="22"/>
          <w:szCs w:val="22"/>
        </w:rPr>
        <w:t>K</w:t>
      </w:r>
      <w:r w:rsidRPr="00B3119D">
        <w:rPr>
          <w:sz w:val="22"/>
          <w:szCs w:val="22"/>
          <w:lang w:val="vi-VN"/>
        </w:rPr>
        <w:t>inh ph</w:t>
      </w:r>
      <w:r w:rsidRPr="00B3119D">
        <w:rPr>
          <w:sz w:val="22"/>
          <w:szCs w:val="22"/>
        </w:rPr>
        <w:t>í đã s</w:t>
      </w:r>
      <w:r w:rsidRPr="00B3119D">
        <w:rPr>
          <w:sz w:val="22"/>
          <w:szCs w:val="22"/>
          <w:lang w:val="vi-VN"/>
        </w:rPr>
        <w:t>ử dụng đề nghị quyết to</w:t>
      </w:r>
      <w:r w:rsidRPr="00B3119D">
        <w:rPr>
          <w:sz w:val="22"/>
          <w:szCs w:val="22"/>
        </w:rPr>
        <w:t>án :.......................................................... đ</w:t>
      </w:r>
      <w:r w:rsidRPr="00B3119D">
        <w:rPr>
          <w:sz w:val="22"/>
          <w:szCs w:val="22"/>
          <w:lang w:val="vi-VN"/>
        </w:rPr>
        <w:t>ồng</w:t>
      </w:r>
    </w:p>
    <w:p w:rsidR="00F967AF" w:rsidRPr="00B3119D" w:rsidRDefault="00F967AF" w:rsidP="00F967AF">
      <w:pPr>
        <w:shd w:val="clear" w:color="auto" w:fill="FFFFFF"/>
        <w:spacing w:before="120" w:after="120"/>
        <w:rPr>
          <w:sz w:val="22"/>
          <w:szCs w:val="22"/>
        </w:rPr>
      </w:pPr>
      <w:r w:rsidRPr="00B3119D">
        <w:rPr>
          <w:sz w:val="22"/>
          <w:szCs w:val="22"/>
        </w:rPr>
        <w:t>Kinh phí đư</w:t>
      </w:r>
      <w:r w:rsidRPr="00B3119D">
        <w:rPr>
          <w:sz w:val="22"/>
          <w:szCs w:val="22"/>
          <w:lang w:val="vi-VN"/>
        </w:rPr>
        <w:t>ợc quyết to</w:t>
      </w:r>
      <w:r w:rsidRPr="00B3119D">
        <w:rPr>
          <w:sz w:val="22"/>
          <w:szCs w:val="22"/>
        </w:rPr>
        <w:t>án trong năm:................................................................ đ</w:t>
      </w:r>
      <w:r w:rsidRPr="00B3119D">
        <w:rPr>
          <w:sz w:val="22"/>
          <w:szCs w:val="22"/>
          <w:lang w:val="vi-VN"/>
        </w:rPr>
        <w:t>ồng</w:t>
      </w:r>
    </w:p>
    <w:p w:rsidR="00F967AF" w:rsidRPr="00B3119D" w:rsidRDefault="00F967AF" w:rsidP="00F967AF">
      <w:pPr>
        <w:shd w:val="clear" w:color="auto" w:fill="FFFFFF"/>
        <w:spacing w:before="120" w:after="120"/>
        <w:rPr>
          <w:sz w:val="22"/>
          <w:szCs w:val="22"/>
        </w:rPr>
      </w:pPr>
      <w:r w:rsidRPr="00B3119D">
        <w:rPr>
          <w:sz w:val="22"/>
          <w:szCs w:val="22"/>
        </w:rPr>
        <w:t>Kinh phí ph</w:t>
      </w:r>
      <w:r w:rsidRPr="00B3119D">
        <w:rPr>
          <w:sz w:val="22"/>
          <w:szCs w:val="22"/>
          <w:lang w:val="vi-VN"/>
        </w:rPr>
        <w:t>ải trả lại ng</w:t>
      </w:r>
      <w:r w:rsidRPr="00B3119D">
        <w:rPr>
          <w:sz w:val="22"/>
          <w:szCs w:val="22"/>
        </w:rPr>
        <w:t>ân sách nhà nư</w:t>
      </w:r>
      <w:r w:rsidRPr="00B3119D">
        <w:rPr>
          <w:sz w:val="22"/>
          <w:szCs w:val="22"/>
          <w:lang w:val="vi-VN"/>
        </w:rPr>
        <w:t>ớc:........................................................</w:t>
      </w:r>
      <w:r w:rsidRPr="00B3119D">
        <w:rPr>
          <w:sz w:val="22"/>
          <w:szCs w:val="22"/>
        </w:rPr>
        <w:t xml:space="preserve">.. </w:t>
      </w:r>
      <w:r w:rsidRPr="00B3119D">
        <w:rPr>
          <w:sz w:val="22"/>
          <w:szCs w:val="22"/>
          <w:lang w:val="vi-VN"/>
        </w:rPr>
        <w:t>đồng</w:t>
      </w:r>
    </w:p>
    <w:p w:rsidR="00F967AF" w:rsidRPr="00B3119D" w:rsidRDefault="00F967AF" w:rsidP="00F967AF">
      <w:pPr>
        <w:shd w:val="clear" w:color="auto" w:fill="FFFFFF"/>
        <w:spacing w:after="120" w:line="234" w:lineRule="atLeast"/>
        <w:jc w:val="center"/>
        <w:rPr>
          <w:sz w:val="22"/>
          <w:szCs w:val="22"/>
        </w:rPr>
      </w:pPr>
      <w:r w:rsidRPr="00B3119D">
        <w:rPr>
          <w:sz w:val="22"/>
          <w:szCs w:val="22"/>
        </w:rPr>
        <w:t xml:space="preserve">                                                                                                            </w:t>
      </w:r>
      <w:r w:rsidRPr="00B3119D">
        <w:rPr>
          <w:sz w:val="22"/>
          <w:szCs w:val="22"/>
        </w:rPr>
        <w:tab/>
      </w:r>
      <w:r w:rsidRPr="00B3119D">
        <w:rPr>
          <w:sz w:val="22"/>
          <w:szCs w:val="22"/>
        </w:rPr>
        <w:tab/>
        <w:t>Đơn v</w:t>
      </w:r>
      <w:r w:rsidRPr="00B3119D">
        <w:rPr>
          <w:sz w:val="22"/>
          <w:szCs w:val="22"/>
          <w:lang w:val="vi-VN"/>
        </w:rPr>
        <w:t>ị t</w:t>
      </w:r>
      <w:r w:rsidRPr="00B3119D">
        <w:rPr>
          <w:sz w:val="22"/>
          <w:szCs w:val="22"/>
        </w:rPr>
        <w:t>ính: </w:t>
      </w:r>
      <w:r w:rsidRPr="00B3119D">
        <w:rPr>
          <w:i/>
          <w:iCs/>
          <w:sz w:val="22"/>
          <w:szCs w:val="22"/>
        </w:rPr>
        <w:t>đ</w:t>
      </w:r>
      <w:r w:rsidRPr="00B3119D">
        <w:rPr>
          <w:i/>
          <w:iCs/>
          <w:sz w:val="22"/>
          <w:szCs w:val="22"/>
          <w:lang w:val="vi-VN"/>
        </w:rPr>
        <w:t>ồng</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713"/>
        <w:gridCol w:w="975"/>
        <w:gridCol w:w="2233"/>
        <w:gridCol w:w="1230"/>
        <w:gridCol w:w="1429"/>
        <w:gridCol w:w="2620"/>
      </w:tblGrid>
      <w:tr w:rsidR="00F967AF" w:rsidRPr="00B3119D" w:rsidTr="00CA3853">
        <w:trPr>
          <w:tblCellSpacing w:w="0" w:type="dxa"/>
        </w:trPr>
        <w:tc>
          <w:tcPr>
            <w:tcW w:w="7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jc w:val="center"/>
              <w:rPr>
                <w:sz w:val="22"/>
                <w:szCs w:val="22"/>
              </w:rPr>
            </w:pPr>
            <w:r w:rsidRPr="00B3119D">
              <w:rPr>
                <w:b/>
                <w:bCs/>
                <w:sz w:val="22"/>
                <w:szCs w:val="22"/>
              </w:rPr>
              <w:t>STT</w:t>
            </w:r>
          </w:p>
        </w:tc>
        <w:tc>
          <w:tcPr>
            <w:tcW w:w="97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jc w:val="center"/>
            </w:pPr>
            <w:r w:rsidRPr="00B3119D">
              <w:rPr>
                <w:b/>
                <w:bCs/>
                <w:sz w:val="22"/>
                <w:szCs w:val="22"/>
              </w:rPr>
              <w:t>S</w:t>
            </w:r>
            <w:r w:rsidRPr="00B3119D">
              <w:rPr>
                <w:b/>
                <w:bCs/>
                <w:sz w:val="22"/>
                <w:szCs w:val="22"/>
                <w:lang w:val="vi-VN"/>
              </w:rPr>
              <w:t>ố Hợp đồng</w:t>
            </w:r>
          </w:p>
        </w:tc>
        <w:tc>
          <w:tcPr>
            <w:tcW w:w="223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jc w:val="center"/>
            </w:pPr>
            <w:r w:rsidRPr="00B3119D">
              <w:rPr>
                <w:b/>
                <w:bCs/>
                <w:sz w:val="22"/>
                <w:szCs w:val="22"/>
              </w:rPr>
              <w:t>Tên đ</w:t>
            </w:r>
            <w:r w:rsidRPr="00B3119D">
              <w:rPr>
                <w:b/>
                <w:bCs/>
                <w:sz w:val="22"/>
                <w:szCs w:val="22"/>
                <w:lang w:val="vi-VN"/>
              </w:rPr>
              <w:t>ề </w:t>
            </w:r>
            <w:r w:rsidRPr="00B3119D">
              <w:rPr>
                <w:b/>
                <w:bCs/>
                <w:sz w:val="22"/>
                <w:szCs w:val="22"/>
              </w:rPr>
              <w:t>án</w:t>
            </w:r>
          </w:p>
        </w:tc>
        <w:tc>
          <w:tcPr>
            <w:tcW w:w="12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jc w:val="center"/>
            </w:pPr>
            <w:r w:rsidRPr="00B3119D">
              <w:rPr>
                <w:b/>
                <w:bCs/>
                <w:sz w:val="22"/>
                <w:szCs w:val="22"/>
              </w:rPr>
              <w:t>Giá tr</w:t>
            </w:r>
            <w:r w:rsidRPr="00B3119D">
              <w:rPr>
                <w:b/>
                <w:bCs/>
                <w:sz w:val="22"/>
                <w:szCs w:val="22"/>
                <w:lang w:val="vi-VN"/>
              </w:rPr>
              <w:t>ị Hợp đồng</w:t>
            </w:r>
          </w:p>
        </w:tc>
        <w:tc>
          <w:tcPr>
            <w:tcW w:w="142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jc w:val="center"/>
            </w:pPr>
            <w:r w:rsidRPr="00B3119D">
              <w:rPr>
                <w:b/>
                <w:bCs/>
                <w:sz w:val="22"/>
                <w:szCs w:val="22"/>
              </w:rPr>
              <w:t>S</w:t>
            </w:r>
            <w:r w:rsidRPr="00B3119D">
              <w:rPr>
                <w:b/>
                <w:bCs/>
                <w:sz w:val="22"/>
                <w:szCs w:val="22"/>
                <w:lang w:val="vi-VN"/>
              </w:rPr>
              <w:t>ố đ</w:t>
            </w:r>
            <w:r w:rsidRPr="00B3119D">
              <w:rPr>
                <w:b/>
                <w:bCs/>
                <w:sz w:val="22"/>
                <w:szCs w:val="22"/>
              </w:rPr>
              <w:t>ã chi đ</w:t>
            </w:r>
            <w:r w:rsidRPr="00B3119D">
              <w:rPr>
                <w:b/>
                <w:bCs/>
                <w:sz w:val="22"/>
                <w:szCs w:val="22"/>
                <w:lang w:val="vi-VN"/>
              </w:rPr>
              <w:t>ề nghị quyết to</w:t>
            </w:r>
            <w:r w:rsidRPr="00B3119D">
              <w:rPr>
                <w:b/>
                <w:bCs/>
                <w:sz w:val="22"/>
                <w:szCs w:val="22"/>
              </w:rPr>
              <w:t>án</w:t>
            </w:r>
          </w:p>
        </w:tc>
        <w:tc>
          <w:tcPr>
            <w:tcW w:w="262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jc w:val="center"/>
            </w:pPr>
            <w:r w:rsidRPr="00B3119D">
              <w:rPr>
                <w:b/>
                <w:bCs/>
                <w:sz w:val="22"/>
                <w:szCs w:val="22"/>
              </w:rPr>
              <w:t>S</w:t>
            </w:r>
            <w:r w:rsidRPr="00B3119D">
              <w:rPr>
                <w:b/>
                <w:bCs/>
                <w:sz w:val="22"/>
                <w:szCs w:val="22"/>
                <w:lang w:val="vi-VN"/>
              </w:rPr>
              <w:t>ố chấp nhận quyết to</w:t>
            </w:r>
            <w:r w:rsidRPr="00B3119D">
              <w:rPr>
                <w:b/>
                <w:bCs/>
                <w:sz w:val="22"/>
                <w:szCs w:val="22"/>
              </w:rPr>
              <w:t>án</w:t>
            </w:r>
          </w:p>
        </w:tc>
      </w:tr>
      <w:tr w:rsidR="00F967AF" w:rsidRPr="00B3119D" w:rsidTr="00CA3853">
        <w:trPr>
          <w:tblCellSpacing w:w="0" w:type="dxa"/>
        </w:trPr>
        <w:tc>
          <w:tcPr>
            <w:tcW w:w="71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9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22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12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14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2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r>
      <w:tr w:rsidR="00F967AF" w:rsidRPr="00B3119D" w:rsidTr="00CA3853">
        <w:trPr>
          <w:tblCellSpacing w:w="0" w:type="dxa"/>
        </w:trPr>
        <w:tc>
          <w:tcPr>
            <w:tcW w:w="71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9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22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12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14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2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r>
      <w:tr w:rsidR="00F967AF" w:rsidRPr="00B3119D" w:rsidTr="00CA3853">
        <w:trPr>
          <w:tblCellSpacing w:w="0" w:type="dxa"/>
        </w:trPr>
        <w:tc>
          <w:tcPr>
            <w:tcW w:w="71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9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22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12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14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c>
          <w:tcPr>
            <w:tcW w:w="2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pPr>
            <w:r w:rsidRPr="00B3119D">
              <w:rPr>
                <w:sz w:val="22"/>
                <w:szCs w:val="22"/>
              </w:rPr>
              <w:t> </w:t>
            </w:r>
          </w:p>
        </w:tc>
      </w:tr>
      <w:tr w:rsidR="00F967AF" w:rsidRPr="00B3119D" w:rsidTr="00CA3853">
        <w:trPr>
          <w:tblCellSpacing w:w="0" w:type="dxa"/>
        </w:trPr>
        <w:tc>
          <w:tcPr>
            <w:tcW w:w="71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967AF" w:rsidRPr="00B3119D" w:rsidRDefault="00F967AF" w:rsidP="00CA3853">
            <w:pPr>
              <w:spacing w:after="120" w:line="234" w:lineRule="atLeast"/>
            </w:pPr>
            <w:r w:rsidRPr="00B3119D">
              <w:rPr>
                <w:sz w:val="22"/>
                <w:szCs w:val="22"/>
              </w:rPr>
              <w:t> </w:t>
            </w:r>
          </w:p>
        </w:tc>
        <w:tc>
          <w:tcPr>
            <w:tcW w:w="9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B3119D" w:rsidRDefault="00F967AF" w:rsidP="00CA3853">
            <w:pPr>
              <w:spacing w:after="120" w:line="234" w:lineRule="atLeast"/>
            </w:pPr>
            <w:r w:rsidRPr="00B3119D">
              <w:rPr>
                <w:sz w:val="22"/>
                <w:szCs w:val="22"/>
              </w:rPr>
              <w:t> </w:t>
            </w:r>
          </w:p>
        </w:tc>
        <w:tc>
          <w:tcPr>
            <w:tcW w:w="22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B3119D" w:rsidRDefault="00F967AF" w:rsidP="00CA3853">
            <w:pPr>
              <w:spacing w:after="120" w:line="234" w:lineRule="atLeast"/>
            </w:pPr>
            <w:r w:rsidRPr="00B3119D">
              <w:rPr>
                <w:b/>
                <w:bCs/>
                <w:sz w:val="22"/>
                <w:szCs w:val="22"/>
              </w:rPr>
              <w:t>T</w:t>
            </w:r>
            <w:r w:rsidRPr="00B3119D">
              <w:rPr>
                <w:b/>
                <w:bCs/>
                <w:sz w:val="22"/>
                <w:szCs w:val="22"/>
                <w:lang w:val="vi-VN"/>
              </w:rPr>
              <w:t>ổng cộng</w:t>
            </w:r>
          </w:p>
        </w:tc>
        <w:tc>
          <w:tcPr>
            <w:tcW w:w="12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B3119D" w:rsidRDefault="00F967AF" w:rsidP="00CA3853">
            <w:pPr>
              <w:spacing w:after="120" w:line="234" w:lineRule="atLeast"/>
            </w:pPr>
            <w:r w:rsidRPr="00B3119D">
              <w:rPr>
                <w:sz w:val="22"/>
                <w:szCs w:val="22"/>
              </w:rPr>
              <w:t> </w:t>
            </w:r>
          </w:p>
        </w:tc>
        <w:tc>
          <w:tcPr>
            <w:tcW w:w="14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B3119D" w:rsidRDefault="00F967AF" w:rsidP="00CA3853">
            <w:pPr>
              <w:spacing w:after="120" w:line="234" w:lineRule="atLeast"/>
            </w:pPr>
            <w:r w:rsidRPr="00B3119D">
              <w:rPr>
                <w:sz w:val="22"/>
                <w:szCs w:val="22"/>
              </w:rPr>
              <w:t> </w:t>
            </w:r>
          </w:p>
        </w:tc>
        <w:tc>
          <w:tcPr>
            <w:tcW w:w="262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967AF" w:rsidRPr="00B3119D" w:rsidRDefault="00F967AF" w:rsidP="00CA3853">
            <w:pPr>
              <w:spacing w:after="120" w:line="234" w:lineRule="atLeast"/>
            </w:pPr>
            <w:r w:rsidRPr="00B3119D">
              <w:rPr>
                <w:sz w:val="22"/>
                <w:szCs w:val="22"/>
              </w:rPr>
              <w:t> </w:t>
            </w:r>
          </w:p>
        </w:tc>
      </w:tr>
    </w:tbl>
    <w:p w:rsidR="00F967AF" w:rsidRPr="00B3119D" w:rsidRDefault="00F967AF" w:rsidP="00F967AF">
      <w:pPr>
        <w:shd w:val="clear" w:color="auto" w:fill="FFFFFF"/>
        <w:spacing w:before="120" w:after="120"/>
        <w:rPr>
          <w:sz w:val="22"/>
          <w:szCs w:val="22"/>
        </w:rPr>
      </w:pPr>
      <w:r w:rsidRPr="00B3119D">
        <w:rPr>
          <w:b/>
          <w:bCs/>
          <w:sz w:val="22"/>
          <w:szCs w:val="22"/>
        </w:rPr>
        <w:t>Kinh phí chưa quy</w:t>
      </w:r>
      <w:r w:rsidRPr="00B3119D">
        <w:rPr>
          <w:b/>
          <w:bCs/>
          <w:sz w:val="22"/>
          <w:szCs w:val="22"/>
          <w:lang w:val="vi-VN"/>
        </w:rPr>
        <w:t>ết to</w:t>
      </w:r>
      <w:r w:rsidRPr="00B3119D">
        <w:rPr>
          <w:b/>
          <w:bCs/>
          <w:sz w:val="22"/>
          <w:szCs w:val="22"/>
        </w:rPr>
        <w:t>án:</w:t>
      </w:r>
    </w:p>
    <w:p w:rsidR="00F967AF" w:rsidRPr="00B3119D" w:rsidRDefault="00F967AF" w:rsidP="00F967AF">
      <w:pPr>
        <w:shd w:val="clear" w:color="auto" w:fill="FFFFFF"/>
        <w:spacing w:before="120" w:after="120"/>
        <w:rPr>
          <w:sz w:val="22"/>
          <w:szCs w:val="22"/>
        </w:rPr>
      </w:pPr>
      <w:r w:rsidRPr="00B3119D">
        <w:rPr>
          <w:sz w:val="22"/>
          <w:szCs w:val="22"/>
        </w:rPr>
        <w:t>- Kinh phí đã đ</w:t>
      </w:r>
      <w:r w:rsidRPr="00B3119D">
        <w:rPr>
          <w:sz w:val="22"/>
          <w:szCs w:val="22"/>
          <w:lang w:val="vi-VN"/>
        </w:rPr>
        <w:t>ề nghị thanh to</w:t>
      </w:r>
      <w:r w:rsidRPr="00B3119D">
        <w:rPr>
          <w:sz w:val="22"/>
          <w:szCs w:val="22"/>
        </w:rPr>
        <w:t>án:..............................đ</w:t>
      </w:r>
      <w:r w:rsidRPr="00B3119D">
        <w:rPr>
          <w:sz w:val="22"/>
          <w:szCs w:val="22"/>
          <w:lang w:val="vi-VN"/>
        </w:rPr>
        <w:t>ồng</w:t>
      </w:r>
    </w:p>
    <w:p w:rsidR="00F967AF" w:rsidRPr="00B3119D" w:rsidRDefault="00F967AF" w:rsidP="00F967AF">
      <w:pPr>
        <w:shd w:val="clear" w:color="auto" w:fill="FFFFFF"/>
        <w:spacing w:before="120" w:after="120"/>
        <w:rPr>
          <w:sz w:val="22"/>
          <w:szCs w:val="22"/>
        </w:rPr>
      </w:pPr>
      <w:r w:rsidRPr="00B3119D">
        <w:rPr>
          <w:sz w:val="22"/>
          <w:szCs w:val="22"/>
        </w:rPr>
        <w:t>- Đ</w:t>
      </w:r>
      <w:r w:rsidRPr="00B3119D">
        <w:rPr>
          <w:sz w:val="22"/>
          <w:szCs w:val="22"/>
          <w:lang w:val="vi-VN"/>
        </w:rPr>
        <w:t>ề </w:t>
      </w:r>
      <w:r w:rsidRPr="00B3119D">
        <w:rPr>
          <w:sz w:val="22"/>
          <w:szCs w:val="22"/>
        </w:rPr>
        <w:t>án đang th</w:t>
      </w:r>
      <w:r w:rsidRPr="00B3119D">
        <w:rPr>
          <w:sz w:val="22"/>
          <w:szCs w:val="22"/>
          <w:lang w:val="vi-VN"/>
        </w:rPr>
        <w:t>ực hiện dở dang chưa quyết to</w:t>
      </w:r>
      <w:r w:rsidRPr="00B3119D">
        <w:rPr>
          <w:sz w:val="22"/>
          <w:szCs w:val="22"/>
        </w:rPr>
        <w:t>án:......................... đ</w:t>
      </w:r>
      <w:r w:rsidRPr="00B3119D">
        <w:rPr>
          <w:sz w:val="22"/>
          <w:szCs w:val="22"/>
          <w:lang w:val="vi-VN"/>
        </w:rPr>
        <w:t>ồng</w:t>
      </w:r>
    </w:p>
    <w:p w:rsidR="00F967AF" w:rsidRPr="00B3119D" w:rsidRDefault="00F967AF" w:rsidP="00F967AF">
      <w:pPr>
        <w:shd w:val="clear" w:color="auto" w:fill="FFFFFF"/>
        <w:spacing w:before="120" w:after="120"/>
        <w:jc w:val="both"/>
        <w:rPr>
          <w:sz w:val="22"/>
          <w:szCs w:val="22"/>
        </w:rPr>
      </w:pPr>
      <w:r w:rsidRPr="00B3119D">
        <w:rPr>
          <w:sz w:val="22"/>
          <w:szCs w:val="22"/>
        </w:rPr>
        <w:t>- Kinh phí th</w:t>
      </w:r>
      <w:r w:rsidRPr="00B3119D">
        <w:rPr>
          <w:sz w:val="22"/>
          <w:szCs w:val="22"/>
          <w:lang w:val="vi-VN"/>
        </w:rPr>
        <w:t>ừa:......................... đồng</w:t>
      </w:r>
    </w:p>
    <w:p w:rsidR="00F967AF" w:rsidRPr="00B3119D" w:rsidRDefault="00F967AF" w:rsidP="00F967AF">
      <w:pPr>
        <w:shd w:val="clear" w:color="auto" w:fill="FFFFFF"/>
        <w:spacing w:before="120" w:after="120"/>
        <w:jc w:val="both"/>
        <w:rPr>
          <w:sz w:val="22"/>
          <w:szCs w:val="22"/>
        </w:rPr>
      </w:pPr>
      <w:r w:rsidRPr="00B3119D">
        <w:rPr>
          <w:sz w:val="22"/>
          <w:szCs w:val="22"/>
        </w:rPr>
        <w:t>Kinh phí không đư</w:t>
      </w:r>
      <w:r w:rsidRPr="00B3119D">
        <w:rPr>
          <w:sz w:val="22"/>
          <w:szCs w:val="22"/>
          <w:lang w:val="vi-VN"/>
        </w:rPr>
        <w:t>ợc quyết to</w:t>
      </w:r>
      <w:r w:rsidRPr="00B3119D">
        <w:rPr>
          <w:sz w:val="22"/>
          <w:szCs w:val="22"/>
        </w:rPr>
        <w:t>án/kinh phí th</w:t>
      </w:r>
      <w:r w:rsidRPr="00B3119D">
        <w:rPr>
          <w:sz w:val="22"/>
          <w:szCs w:val="22"/>
          <w:lang w:val="vi-VN"/>
        </w:rPr>
        <w:t>ừa, đề nghị đơn vị nộp trả lại Cục C</w:t>
      </w:r>
      <w:r w:rsidRPr="00B3119D">
        <w:rPr>
          <w:sz w:val="22"/>
          <w:szCs w:val="22"/>
        </w:rPr>
        <w:t>ông Thương</w:t>
      </w:r>
      <w:r w:rsidRPr="00B3119D">
        <w:rPr>
          <w:sz w:val="22"/>
          <w:szCs w:val="22"/>
          <w:lang w:val="vi-VN"/>
        </w:rPr>
        <w:t xml:space="preserve"> địa phương, T</w:t>
      </w:r>
      <w:r w:rsidRPr="00B3119D">
        <w:rPr>
          <w:sz w:val="22"/>
          <w:szCs w:val="22"/>
        </w:rPr>
        <w:t>ài kho</w:t>
      </w:r>
      <w:r w:rsidRPr="00B3119D">
        <w:rPr>
          <w:sz w:val="22"/>
          <w:szCs w:val="22"/>
          <w:lang w:val="vi-VN"/>
        </w:rPr>
        <w:t>ản: ……….nguồ</w:t>
      </w:r>
      <w:r w:rsidRPr="00B3119D">
        <w:rPr>
          <w:sz w:val="22"/>
          <w:szCs w:val="22"/>
        </w:rPr>
        <w:t>n ….., </w:t>
      </w:r>
      <w:r w:rsidRPr="00B3119D">
        <w:rPr>
          <w:sz w:val="22"/>
          <w:szCs w:val="22"/>
          <w:lang w:val="vi-VN"/>
        </w:rPr>
        <w:t>tạ</w:t>
      </w:r>
      <w:r w:rsidRPr="00B3119D">
        <w:rPr>
          <w:sz w:val="22"/>
          <w:szCs w:val="22"/>
        </w:rPr>
        <w:t>i  Kho b</w:t>
      </w:r>
      <w:r w:rsidRPr="00B3119D">
        <w:rPr>
          <w:sz w:val="22"/>
          <w:szCs w:val="22"/>
          <w:lang w:val="vi-VN"/>
        </w:rPr>
        <w:t>ạc Nh</w:t>
      </w:r>
      <w:r w:rsidRPr="00B3119D">
        <w:rPr>
          <w:sz w:val="22"/>
          <w:szCs w:val="22"/>
        </w:rPr>
        <w:t>à nư</w:t>
      </w:r>
      <w:r w:rsidRPr="00B3119D">
        <w:rPr>
          <w:sz w:val="22"/>
          <w:szCs w:val="22"/>
          <w:lang w:val="vi-VN"/>
        </w:rPr>
        <w:t xml:space="preserve">ớc ................., chương 016, loại </w:t>
      </w:r>
      <w:r w:rsidRPr="00B3119D">
        <w:rPr>
          <w:sz w:val="22"/>
          <w:szCs w:val="22"/>
        </w:rPr>
        <w:t>280</w:t>
      </w:r>
      <w:r w:rsidRPr="00B3119D">
        <w:rPr>
          <w:sz w:val="22"/>
          <w:szCs w:val="22"/>
          <w:lang w:val="vi-VN"/>
        </w:rPr>
        <w:t xml:space="preserve">, khoản </w:t>
      </w:r>
      <w:r w:rsidRPr="00B3119D">
        <w:rPr>
          <w:sz w:val="22"/>
          <w:szCs w:val="22"/>
        </w:rPr>
        <w:t>309</w:t>
      </w:r>
      <w:r w:rsidRPr="00B3119D">
        <w:rPr>
          <w:sz w:val="22"/>
          <w:szCs w:val="22"/>
          <w:lang w:val="vi-VN"/>
        </w:rPr>
        <w:t>, mục 70</w:t>
      </w:r>
      <w:r w:rsidRPr="00B3119D">
        <w:rPr>
          <w:sz w:val="22"/>
          <w:szCs w:val="22"/>
        </w:rPr>
        <w:t>00, tiểu mục 7012</w:t>
      </w:r>
      <w:r w:rsidRPr="00B3119D">
        <w:rPr>
          <w:sz w:val="22"/>
          <w:szCs w:val="22"/>
          <w:lang w:val="vi-VN"/>
        </w:rPr>
        <w:t>.</w:t>
      </w:r>
    </w:p>
    <w:p w:rsidR="00F967AF" w:rsidRPr="00B3119D" w:rsidRDefault="00F967AF" w:rsidP="00F967AF">
      <w:pPr>
        <w:shd w:val="clear" w:color="auto" w:fill="FFFFFF"/>
        <w:spacing w:after="120" w:line="234" w:lineRule="atLeast"/>
        <w:rPr>
          <w:sz w:val="22"/>
          <w:szCs w:val="22"/>
        </w:rPr>
      </w:pPr>
      <w:r w:rsidRPr="00B3119D">
        <w:rPr>
          <w:sz w:val="22"/>
          <w:szCs w:val="22"/>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55"/>
        <w:gridCol w:w="4873"/>
      </w:tblGrid>
      <w:tr w:rsidR="00F967AF" w:rsidRPr="00B3119D" w:rsidTr="00CA3853">
        <w:trPr>
          <w:tblCellSpacing w:w="0" w:type="dxa"/>
        </w:trPr>
        <w:tc>
          <w:tcPr>
            <w:tcW w:w="4055"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rPr>
                <w:sz w:val="22"/>
                <w:szCs w:val="22"/>
              </w:rPr>
            </w:pPr>
            <w:r w:rsidRPr="00B3119D">
              <w:rPr>
                <w:i/>
                <w:iCs/>
                <w:sz w:val="22"/>
                <w:szCs w:val="22"/>
              </w:rPr>
              <w:t>Ngày……. tháng….. năm.....</w:t>
            </w:r>
          </w:p>
        </w:tc>
        <w:tc>
          <w:tcPr>
            <w:tcW w:w="4873"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pPr>
            <w:r w:rsidRPr="00B3119D">
              <w:rPr>
                <w:i/>
                <w:iCs/>
                <w:sz w:val="22"/>
                <w:szCs w:val="22"/>
              </w:rPr>
              <w:t>Ngày…… tháng…….năm.....</w:t>
            </w:r>
          </w:p>
        </w:tc>
      </w:tr>
      <w:tr w:rsidR="00F967AF" w:rsidRPr="00B3119D" w:rsidTr="00CA3853">
        <w:trPr>
          <w:tblCellSpacing w:w="0" w:type="dxa"/>
        </w:trPr>
        <w:tc>
          <w:tcPr>
            <w:tcW w:w="4055"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pPr>
            <w:r w:rsidRPr="00B3119D">
              <w:rPr>
                <w:b/>
                <w:bCs/>
                <w:sz w:val="22"/>
                <w:szCs w:val="22"/>
              </w:rPr>
              <w:t>Đ</w:t>
            </w:r>
            <w:r w:rsidRPr="00B3119D">
              <w:rPr>
                <w:b/>
                <w:bCs/>
                <w:sz w:val="22"/>
                <w:szCs w:val="22"/>
                <w:lang w:val="vi-VN"/>
              </w:rPr>
              <w:t>ẠI DIỆN B</w:t>
            </w:r>
            <w:r w:rsidRPr="00B3119D">
              <w:rPr>
                <w:b/>
                <w:bCs/>
                <w:sz w:val="22"/>
                <w:szCs w:val="22"/>
              </w:rPr>
              <w:t>ÊN B</w:t>
            </w:r>
          </w:p>
        </w:tc>
        <w:tc>
          <w:tcPr>
            <w:tcW w:w="4873"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pPr>
            <w:r w:rsidRPr="00B3119D">
              <w:rPr>
                <w:b/>
                <w:bCs/>
                <w:sz w:val="22"/>
                <w:szCs w:val="22"/>
              </w:rPr>
              <w:t>Đ</w:t>
            </w:r>
            <w:r w:rsidRPr="00B3119D">
              <w:rPr>
                <w:b/>
                <w:bCs/>
                <w:sz w:val="22"/>
                <w:szCs w:val="22"/>
                <w:lang w:val="vi-VN"/>
              </w:rPr>
              <w:t>ẠI DIỆN B</w:t>
            </w:r>
            <w:r w:rsidRPr="00B3119D">
              <w:rPr>
                <w:b/>
                <w:bCs/>
                <w:sz w:val="22"/>
                <w:szCs w:val="22"/>
              </w:rPr>
              <w:t>ÊN A</w:t>
            </w:r>
          </w:p>
        </w:tc>
      </w:tr>
      <w:tr w:rsidR="00F967AF" w:rsidRPr="00B3119D" w:rsidTr="00CA3853">
        <w:trPr>
          <w:tblCellSpacing w:w="0" w:type="dxa"/>
        </w:trPr>
        <w:tc>
          <w:tcPr>
            <w:tcW w:w="4055" w:type="dxa"/>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jc w:val="center"/>
            </w:pPr>
            <w:r w:rsidRPr="00B3119D">
              <w:rPr>
                <w:b/>
                <w:bCs/>
                <w:sz w:val="22"/>
                <w:szCs w:val="22"/>
              </w:rPr>
              <w:t>K</w:t>
            </w:r>
            <w:r w:rsidRPr="00B3119D">
              <w:rPr>
                <w:b/>
                <w:bCs/>
                <w:sz w:val="22"/>
                <w:szCs w:val="22"/>
                <w:lang w:val="vi-VN"/>
              </w:rPr>
              <w:t>ế to</w:t>
            </w:r>
            <w:r w:rsidRPr="00B3119D">
              <w:rPr>
                <w:b/>
                <w:bCs/>
                <w:sz w:val="22"/>
                <w:szCs w:val="22"/>
              </w:rPr>
              <w:t>án              Th</w:t>
            </w:r>
            <w:r w:rsidRPr="00B3119D">
              <w:rPr>
                <w:b/>
                <w:bCs/>
                <w:sz w:val="22"/>
                <w:szCs w:val="22"/>
                <w:lang w:val="vi-VN"/>
              </w:rPr>
              <w:t>ủ trưởng</w:t>
            </w:r>
          </w:p>
        </w:tc>
        <w:tc>
          <w:tcPr>
            <w:tcW w:w="4873" w:type="dxa"/>
            <w:shd w:val="clear" w:color="auto" w:fill="FFFFFF"/>
            <w:tcMar>
              <w:top w:w="0" w:type="dxa"/>
              <w:left w:w="108" w:type="dxa"/>
              <w:bottom w:w="0" w:type="dxa"/>
              <w:right w:w="108" w:type="dxa"/>
            </w:tcMar>
            <w:vAlign w:val="center"/>
            <w:hideMark/>
          </w:tcPr>
          <w:p w:rsidR="00F967AF" w:rsidRPr="00B3119D" w:rsidRDefault="00F967AF" w:rsidP="00CA3853">
            <w:pPr>
              <w:spacing w:after="120" w:line="234" w:lineRule="atLeast"/>
              <w:jc w:val="center"/>
            </w:pPr>
            <w:r w:rsidRPr="00B3119D">
              <w:rPr>
                <w:b/>
                <w:bCs/>
                <w:sz w:val="22"/>
                <w:szCs w:val="22"/>
              </w:rPr>
              <w:t>K</w:t>
            </w:r>
            <w:r w:rsidRPr="00B3119D">
              <w:rPr>
                <w:b/>
                <w:bCs/>
                <w:sz w:val="22"/>
                <w:szCs w:val="22"/>
                <w:lang w:val="vi-VN"/>
              </w:rPr>
              <w:t>ế to</w:t>
            </w:r>
            <w:r w:rsidRPr="00B3119D">
              <w:rPr>
                <w:b/>
                <w:bCs/>
                <w:sz w:val="22"/>
                <w:szCs w:val="22"/>
              </w:rPr>
              <w:t>án                      Th</w:t>
            </w:r>
            <w:r w:rsidRPr="00B3119D">
              <w:rPr>
                <w:b/>
                <w:bCs/>
                <w:sz w:val="22"/>
                <w:szCs w:val="22"/>
                <w:lang w:val="vi-VN"/>
              </w:rPr>
              <w:t>ủ trưởng</w:t>
            </w:r>
          </w:p>
        </w:tc>
      </w:tr>
    </w:tbl>
    <w:p w:rsidR="00F967AF" w:rsidRPr="00B3119D" w:rsidRDefault="00F967AF" w:rsidP="00F967AF">
      <w:pPr>
        <w:shd w:val="clear" w:color="auto" w:fill="FFFFFF"/>
        <w:spacing w:after="120" w:line="234" w:lineRule="atLeast"/>
        <w:rPr>
          <w:sz w:val="22"/>
          <w:szCs w:val="22"/>
        </w:rPr>
      </w:pPr>
      <w:r w:rsidRPr="00B3119D">
        <w:rPr>
          <w:sz w:val="22"/>
          <w:szCs w:val="22"/>
        </w:rPr>
        <w:t> </w:t>
      </w: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DA7CB3" w:rsidRDefault="00DA7CB3" w:rsidP="00F967AF">
      <w:pPr>
        <w:shd w:val="clear" w:color="auto" w:fill="FFFFFF"/>
        <w:spacing w:after="120" w:line="234" w:lineRule="atLeast"/>
        <w:jc w:val="both"/>
        <w:rPr>
          <w:b/>
          <w:bCs/>
          <w:sz w:val="28"/>
          <w:szCs w:val="28"/>
          <w:u w:val="single"/>
        </w:rPr>
        <w:sectPr w:rsidR="00DA7CB3" w:rsidSect="00962967">
          <w:pgSz w:w="11907" w:h="16840" w:code="9"/>
          <w:pgMar w:top="1134" w:right="1134" w:bottom="1134" w:left="1701" w:header="720" w:footer="720" w:gutter="0"/>
          <w:cols w:space="720"/>
          <w:titlePg/>
          <w:docGrid w:linePitch="381"/>
        </w:sectPr>
      </w:pPr>
    </w:p>
    <w:p w:rsidR="00F967AF" w:rsidRPr="00B3119D" w:rsidRDefault="00F967AF" w:rsidP="00F967AF">
      <w:pPr>
        <w:shd w:val="clear" w:color="auto" w:fill="FFFFFF"/>
        <w:spacing w:after="120" w:line="234" w:lineRule="atLeast"/>
        <w:jc w:val="both"/>
        <w:rPr>
          <w:sz w:val="28"/>
          <w:szCs w:val="28"/>
          <w:u w:val="single"/>
        </w:rPr>
      </w:pPr>
      <w:r w:rsidRPr="00B3119D">
        <w:rPr>
          <w:b/>
          <w:bCs/>
          <w:sz w:val="28"/>
          <w:szCs w:val="28"/>
          <w:u w:val="single"/>
        </w:rPr>
        <w:lastRenderedPageBreak/>
        <w:t>M</w:t>
      </w:r>
      <w:r w:rsidRPr="00B3119D">
        <w:rPr>
          <w:b/>
          <w:bCs/>
          <w:sz w:val="28"/>
          <w:szCs w:val="28"/>
          <w:u w:val="single"/>
          <w:lang w:val="vi-VN"/>
        </w:rPr>
        <w:t xml:space="preserve">ẫu số </w:t>
      </w:r>
      <w:r w:rsidRPr="00B3119D">
        <w:rPr>
          <w:b/>
          <w:bCs/>
          <w:sz w:val="28"/>
          <w:szCs w:val="28"/>
          <w:u w:val="single"/>
        </w:rPr>
        <w:t>14</w:t>
      </w:r>
    </w:p>
    <w:p w:rsidR="00F967AF" w:rsidRPr="00B3119D" w:rsidRDefault="00F967AF" w:rsidP="00F967AF">
      <w:pPr>
        <w:shd w:val="clear" w:color="auto" w:fill="FFFFFF"/>
        <w:spacing w:after="120" w:line="234" w:lineRule="atLeast"/>
        <w:rPr>
          <w:i/>
          <w:iCs/>
          <w:sz w:val="22"/>
          <w:szCs w:val="22"/>
        </w:rPr>
      </w:pPr>
    </w:p>
    <w:p w:rsidR="00F967AF" w:rsidRPr="00B3119D" w:rsidRDefault="00F967AF" w:rsidP="00F967AF">
      <w:pPr>
        <w:shd w:val="clear" w:color="auto" w:fill="FFFFFF"/>
        <w:spacing w:after="120" w:line="234" w:lineRule="atLeast"/>
        <w:rPr>
          <w:sz w:val="22"/>
          <w:szCs w:val="22"/>
        </w:rPr>
      </w:pPr>
      <w:r w:rsidRPr="00B3119D">
        <w:rPr>
          <w:b/>
          <w:bCs/>
          <w:sz w:val="22"/>
          <w:szCs w:val="22"/>
        </w:rPr>
        <w:t>Tên đơn v</w:t>
      </w:r>
      <w:r w:rsidRPr="00B3119D">
        <w:rPr>
          <w:b/>
          <w:bCs/>
          <w:sz w:val="22"/>
          <w:szCs w:val="22"/>
          <w:lang w:val="vi-VN"/>
        </w:rPr>
        <w:t>ị:</w:t>
      </w:r>
      <w:r w:rsidRPr="00B3119D">
        <w:rPr>
          <w:b/>
          <w:bCs/>
          <w:sz w:val="22"/>
          <w:szCs w:val="22"/>
        </w:rPr>
        <w:t xml:space="preserve"> ………………</w:t>
      </w:r>
    </w:p>
    <w:p w:rsidR="00F967AF" w:rsidRPr="00B3119D" w:rsidRDefault="00F967AF" w:rsidP="00F967AF">
      <w:pPr>
        <w:shd w:val="clear" w:color="auto" w:fill="FFFFFF"/>
        <w:jc w:val="center"/>
        <w:rPr>
          <w:b/>
          <w:bCs/>
          <w:sz w:val="22"/>
          <w:szCs w:val="22"/>
          <w:lang w:val="vi-VN"/>
        </w:rPr>
      </w:pPr>
      <w:r w:rsidRPr="00B3119D">
        <w:rPr>
          <w:b/>
          <w:bCs/>
          <w:sz w:val="22"/>
          <w:szCs w:val="22"/>
        </w:rPr>
        <w:t>B</w:t>
      </w:r>
      <w:r w:rsidRPr="00B3119D">
        <w:rPr>
          <w:b/>
          <w:bCs/>
          <w:sz w:val="22"/>
          <w:szCs w:val="22"/>
          <w:lang w:val="vi-VN"/>
        </w:rPr>
        <w:t>ẢN</w:t>
      </w:r>
      <w:r w:rsidRPr="00B3119D">
        <w:rPr>
          <w:b/>
          <w:bCs/>
          <w:sz w:val="22"/>
          <w:szCs w:val="22"/>
        </w:rPr>
        <w:t xml:space="preserve"> ĐĂNG KÝ </w:t>
      </w:r>
      <w:r w:rsidRPr="00B3119D">
        <w:rPr>
          <w:b/>
          <w:bCs/>
          <w:sz w:val="22"/>
          <w:szCs w:val="22"/>
          <w:lang w:val="vi-VN"/>
        </w:rPr>
        <w:t>KẾ HOẠCH</w:t>
      </w:r>
    </w:p>
    <w:p w:rsidR="00F967AF" w:rsidRPr="00B3119D" w:rsidRDefault="00F967AF" w:rsidP="00F967AF">
      <w:pPr>
        <w:shd w:val="clear" w:color="auto" w:fill="FFFFFF"/>
        <w:jc w:val="center"/>
        <w:rPr>
          <w:b/>
          <w:bCs/>
          <w:sz w:val="22"/>
          <w:szCs w:val="22"/>
          <w:lang w:val="vi-VN"/>
        </w:rPr>
      </w:pPr>
      <w:r w:rsidRPr="00B3119D">
        <w:rPr>
          <w:b/>
          <w:bCs/>
          <w:sz w:val="22"/>
          <w:szCs w:val="22"/>
          <w:lang w:val="vi-VN"/>
        </w:rPr>
        <w:t xml:space="preserve"> KHUYẾN CÔNG QUỐC GIA NĂM …</w:t>
      </w:r>
    </w:p>
    <w:p w:rsidR="00F967AF" w:rsidRPr="00B3119D" w:rsidRDefault="00F967AF" w:rsidP="00F967AF">
      <w:pPr>
        <w:shd w:val="clear" w:color="auto" w:fill="FFFFFF"/>
        <w:jc w:val="center"/>
        <w:rPr>
          <w:bCs/>
          <w:i/>
          <w:sz w:val="22"/>
          <w:szCs w:val="22"/>
          <w:lang w:val="vi-VN"/>
        </w:rPr>
      </w:pPr>
      <w:r w:rsidRPr="00B3119D">
        <w:rPr>
          <w:bCs/>
          <w:i/>
          <w:sz w:val="22"/>
          <w:szCs w:val="22"/>
          <w:lang w:val="vi-VN"/>
        </w:rPr>
        <w:t>(Áp dụng đối với Đề án điểm)</w:t>
      </w:r>
    </w:p>
    <w:p w:rsidR="00F967AF" w:rsidRPr="00B3119D" w:rsidRDefault="00F967AF" w:rsidP="00F967AF">
      <w:pPr>
        <w:shd w:val="clear" w:color="auto" w:fill="FFFFFF"/>
        <w:rPr>
          <w:b/>
          <w:bCs/>
          <w:sz w:val="22"/>
          <w:szCs w:val="22"/>
          <w:lang w:val="vi-VN"/>
        </w:rPr>
      </w:pPr>
    </w:p>
    <w:p w:rsidR="00F967AF" w:rsidRPr="00B3119D" w:rsidRDefault="00F967AF" w:rsidP="00F967AF">
      <w:pPr>
        <w:shd w:val="clear" w:color="auto" w:fill="FFFFFF"/>
        <w:rPr>
          <w:b/>
          <w:bCs/>
          <w:sz w:val="22"/>
          <w:szCs w:val="22"/>
          <w:lang w:val="vi-VN"/>
        </w:rPr>
      </w:pPr>
      <w:r w:rsidRPr="00B3119D">
        <w:rPr>
          <w:b/>
          <w:bCs/>
          <w:sz w:val="22"/>
          <w:szCs w:val="22"/>
          <w:lang w:val="vi-VN"/>
        </w:rPr>
        <w:t>1. Tên đề án: ……………………………………………………………………………………………</w:t>
      </w:r>
    </w:p>
    <w:p w:rsidR="00F967AF" w:rsidRPr="00B3119D" w:rsidRDefault="00F967AF" w:rsidP="00F967AF">
      <w:pPr>
        <w:shd w:val="clear" w:color="auto" w:fill="FFFFFF"/>
        <w:rPr>
          <w:b/>
          <w:bCs/>
          <w:sz w:val="22"/>
          <w:szCs w:val="22"/>
          <w:lang w:val="vi-VN"/>
        </w:rPr>
      </w:pPr>
      <w:r w:rsidRPr="00B3119D">
        <w:rPr>
          <w:b/>
          <w:bCs/>
          <w:sz w:val="22"/>
          <w:szCs w:val="22"/>
          <w:lang w:val="vi-VN"/>
        </w:rPr>
        <w:t>2. Tên đơn vị thực hiện:………………………………………………………………………………..</w:t>
      </w:r>
    </w:p>
    <w:p w:rsidR="00F967AF" w:rsidRPr="00B3119D" w:rsidRDefault="00F967AF" w:rsidP="00F967AF">
      <w:pPr>
        <w:shd w:val="clear" w:color="auto" w:fill="FFFFFF"/>
        <w:rPr>
          <w:b/>
          <w:sz w:val="22"/>
          <w:szCs w:val="22"/>
          <w:lang w:val="vi-VN"/>
        </w:rPr>
      </w:pPr>
      <w:r w:rsidRPr="00B3119D">
        <w:rPr>
          <w:b/>
          <w:bCs/>
          <w:sz w:val="22"/>
          <w:szCs w:val="22"/>
          <w:lang w:val="vi-VN"/>
        </w:rPr>
        <w:t>3. Biểu đăng ký:</w:t>
      </w:r>
    </w:p>
    <w:p w:rsidR="00F967AF" w:rsidRPr="00B3119D" w:rsidRDefault="00F967AF" w:rsidP="00F967AF">
      <w:pPr>
        <w:shd w:val="clear" w:color="auto" w:fill="FFFFFF"/>
        <w:spacing w:after="120" w:line="234" w:lineRule="atLeast"/>
        <w:jc w:val="right"/>
        <w:rPr>
          <w:i/>
          <w:iCs/>
          <w:sz w:val="22"/>
          <w:szCs w:val="22"/>
          <w:lang w:val="vi-VN"/>
        </w:rPr>
      </w:pPr>
      <w:r w:rsidRPr="00B3119D">
        <w:rPr>
          <w:sz w:val="22"/>
          <w:szCs w:val="22"/>
          <w:lang w:val="vi-VN"/>
        </w:rPr>
        <w:t>Đơn vị tính: </w:t>
      </w:r>
      <w:r w:rsidRPr="00B3119D">
        <w:rPr>
          <w:i/>
          <w:iCs/>
          <w:sz w:val="22"/>
          <w:szCs w:val="22"/>
          <w:lang w:val="vi-VN"/>
        </w:rPr>
        <w:t>Triệu đồng</w:t>
      </w:r>
    </w:p>
    <w:tbl>
      <w:tblPr>
        <w:tblW w:w="10207" w:type="dxa"/>
        <w:tblInd w:w="-885" w:type="dxa"/>
        <w:tblLayout w:type="fixed"/>
        <w:tblLook w:val="04A0" w:firstRow="1" w:lastRow="0" w:firstColumn="1" w:lastColumn="0" w:noHBand="0" w:noVBand="1"/>
      </w:tblPr>
      <w:tblGrid>
        <w:gridCol w:w="567"/>
        <w:gridCol w:w="710"/>
        <w:gridCol w:w="850"/>
        <w:gridCol w:w="709"/>
        <w:gridCol w:w="709"/>
        <w:gridCol w:w="708"/>
        <w:gridCol w:w="709"/>
        <w:gridCol w:w="708"/>
        <w:gridCol w:w="709"/>
        <w:gridCol w:w="710"/>
        <w:gridCol w:w="639"/>
        <w:gridCol w:w="670"/>
        <w:gridCol w:w="675"/>
        <w:gridCol w:w="567"/>
        <w:gridCol w:w="567"/>
      </w:tblGrid>
      <w:tr w:rsidR="00F967AF" w:rsidRPr="00B3119D" w:rsidTr="00CA3853">
        <w:trPr>
          <w:trHeight w:val="525"/>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18"/>
                <w:szCs w:val="18"/>
                <w:lang w:val="vi-VN" w:eastAsia="vi-VN"/>
              </w:rPr>
            </w:pPr>
            <w:r w:rsidRPr="00B3119D">
              <w:rPr>
                <w:b/>
                <w:bCs/>
                <w:sz w:val="18"/>
                <w:szCs w:val="18"/>
                <w:lang w:eastAsia="vi-VN"/>
              </w:rPr>
              <w:t>STT</w:t>
            </w:r>
          </w:p>
        </w:tc>
        <w:tc>
          <w:tcPr>
            <w:tcW w:w="71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Nội dung và mục tiêu</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Dự kiến kết quả đạt được</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Tổng kinh phí thực hiện</w:t>
            </w:r>
          </w:p>
        </w:tc>
        <w:tc>
          <w:tcPr>
            <w:tcW w:w="6237" w:type="dxa"/>
            <w:gridSpan w:val="9"/>
            <w:tcBorders>
              <w:top w:val="single" w:sz="4" w:space="0" w:color="000000"/>
              <w:left w:val="nil"/>
              <w:bottom w:val="nil"/>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eastAsia="vi-VN"/>
              </w:rPr>
              <w:t>Trong đó</w:t>
            </w:r>
          </w:p>
        </w:tc>
        <w:tc>
          <w:tcPr>
            <w:tcW w:w="1134" w:type="dxa"/>
            <w:gridSpan w:val="2"/>
            <w:vMerge w:val="restart"/>
            <w:tcBorders>
              <w:top w:val="single" w:sz="4" w:space="0" w:color="000000"/>
              <w:left w:val="single" w:sz="4" w:space="0" w:color="000000"/>
              <w:right w:val="single" w:sz="4" w:space="0" w:color="000000"/>
            </w:tcBorders>
            <w:shd w:val="clear" w:color="000000" w:fill="FFFFFF"/>
            <w:vAlign w:val="center"/>
            <w:hideMark/>
          </w:tcPr>
          <w:p w:rsidR="00F967AF" w:rsidRPr="00B3119D" w:rsidRDefault="00F967AF" w:rsidP="00CA3853">
            <w:pPr>
              <w:spacing w:before="240"/>
              <w:jc w:val="center"/>
              <w:rPr>
                <w:b/>
                <w:bCs/>
                <w:lang w:eastAsia="vi-VN"/>
              </w:rPr>
            </w:pPr>
            <w:r w:rsidRPr="00B3119D">
              <w:rPr>
                <w:b/>
                <w:bCs/>
                <w:sz w:val="22"/>
                <w:szCs w:val="22"/>
                <w:lang w:eastAsia="vi-VN"/>
              </w:rPr>
              <w:t>Thời gian thực hiện</w:t>
            </w:r>
            <w:r w:rsidRPr="00B3119D">
              <w:rPr>
                <w:b/>
                <w:bCs/>
                <w:sz w:val="20"/>
                <w:szCs w:val="22"/>
                <w:lang w:eastAsia="vi-VN"/>
              </w:rPr>
              <w:softHyphen/>
            </w:r>
            <w:r w:rsidRPr="00B3119D">
              <w:rPr>
                <w:b/>
                <w:bCs/>
                <w:sz w:val="22"/>
                <w:szCs w:val="22"/>
                <w:lang w:eastAsia="vi-VN"/>
              </w:rPr>
              <w:softHyphen/>
            </w:r>
            <w:r w:rsidRPr="00B3119D">
              <w:rPr>
                <w:sz w:val="22"/>
                <w:szCs w:val="22"/>
                <w:vertAlign w:val="superscript"/>
              </w:rPr>
              <w:t>(1)</w:t>
            </w:r>
            <w:r w:rsidRPr="00B3119D">
              <w:rPr>
                <w:sz w:val="22"/>
                <w:szCs w:val="22"/>
              </w:rPr>
              <w:t> </w:t>
            </w:r>
          </w:p>
        </w:tc>
      </w:tr>
      <w:tr w:rsidR="00F967AF" w:rsidRPr="00B3119D" w:rsidTr="00CA3853">
        <w:trPr>
          <w:trHeight w:val="825"/>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967AF" w:rsidRPr="00B3119D" w:rsidRDefault="00F967AF" w:rsidP="00CA3853">
            <w:pPr>
              <w:rPr>
                <w:b/>
                <w:bCs/>
                <w:sz w:val="18"/>
                <w:szCs w:val="18"/>
                <w:lang w:val="vi-VN" w:eastAsia="vi-VN"/>
              </w:rPr>
            </w:pPr>
          </w:p>
        </w:tc>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F967AF" w:rsidRPr="00B3119D" w:rsidRDefault="00F967AF" w:rsidP="00CA3853">
            <w:pPr>
              <w:rPr>
                <w:b/>
                <w:bCs/>
                <w:sz w:val="22"/>
                <w:szCs w:val="22"/>
                <w:lang w:val="vi-VN" w:eastAsia="vi-VN"/>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F967AF" w:rsidRPr="00B3119D" w:rsidRDefault="00F967AF" w:rsidP="00CA3853">
            <w:pPr>
              <w:rPr>
                <w:b/>
                <w:bCs/>
                <w:sz w:val="22"/>
                <w:szCs w:val="22"/>
                <w:lang w:val="vi-VN" w:eastAsia="vi-VN"/>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967AF" w:rsidRPr="00B3119D" w:rsidRDefault="00F967AF" w:rsidP="00CA3853">
            <w:pPr>
              <w:rPr>
                <w:b/>
                <w:bCs/>
                <w:sz w:val="22"/>
                <w:szCs w:val="22"/>
                <w:lang w:val="vi-VN" w:eastAsia="vi-VN"/>
              </w:rPr>
            </w:pPr>
          </w:p>
        </w:tc>
        <w:tc>
          <w:tcPr>
            <w:tcW w:w="2126" w:type="dxa"/>
            <w:gridSpan w:val="3"/>
            <w:tcBorders>
              <w:top w:val="single" w:sz="4" w:space="0" w:color="auto"/>
              <w:left w:val="nil"/>
              <w:bottom w:val="single" w:sz="4" w:space="0" w:color="auto"/>
              <w:right w:val="single" w:sz="4" w:space="0" w:color="auto"/>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Kinh phí khuyến công quốc gia</w:t>
            </w:r>
          </w:p>
        </w:tc>
        <w:tc>
          <w:tcPr>
            <w:tcW w:w="2127" w:type="dxa"/>
            <w:gridSpan w:val="3"/>
            <w:tcBorders>
              <w:top w:val="single" w:sz="4" w:space="0" w:color="auto"/>
              <w:left w:val="nil"/>
              <w:bottom w:val="single" w:sz="4" w:space="0" w:color="auto"/>
              <w:right w:val="single" w:sz="4" w:space="0" w:color="auto"/>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Kinh phí đóng góp của đơn vị thụ hưởng</w:t>
            </w:r>
          </w:p>
        </w:tc>
        <w:tc>
          <w:tcPr>
            <w:tcW w:w="1984" w:type="dxa"/>
            <w:gridSpan w:val="3"/>
            <w:tcBorders>
              <w:top w:val="single" w:sz="4" w:space="0" w:color="auto"/>
              <w:left w:val="nil"/>
              <w:bottom w:val="single" w:sz="4" w:space="0" w:color="auto"/>
              <w:right w:val="single" w:sz="4" w:space="0" w:color="auto"/>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eastAsia="vi-VN"/>
              </w:rPr>
              <w:t>Nguồn khác</w:t>
            </w:r>
            <w:r w:rsidRPr="00B3119D">
              <w:rPr>
                <w:sz w:val="22"/>
                <w:szCs w:val="22"/>
                <w:lang w:eastAsia="vi-VN"/>
              </w:rPr>
              <w:t> </w:t>
            </w:r>
          </w:p>
        </w:tc>
        <w:tc>
          <w:tcPr>
            <w:tcW w:w="1134" w:type="dxa"/>
            <w:gridSpan w:val="2"/>
            <w:vMerge/>
            <w:tcBorders>
              <w:left w:val="single" w:sz="4" w:space="0" w:color="000000"/>
              <w:bottom w:val="single" w:sz="4" w:space="0" w:color="000000"/>
              <w:right w:val="single" w:sz="4" w:space="0" w:color="000000"/>
            </w:tcBorders>
            <w:shd w:val="clear" w:color="000000" w:fill="FFFFFF"/>
            <w:vAlign w:val="center"/>
            <w:hideMark/>
          </w:tcPr>
          <w:p w:rsidR="00F967AF" w:rsidRPr="00B3119D" w:rsidRDefault="00F967AF" w:rsidP="00CA3853">
            <w:pPr>
              <w:rPr>
                <w:b/>
                <w:bCs/>
                <w:sz w:val="22"/>
                <w:szCs w:val="22"/>
                <w:lang w:val="vi-VN" w:eastAsia="vi-VN"/>
              </w:rPr>
            </w:pPr>
          </w:p>
        </w:tc>
      </w:tr>
      <w:tr w:rsidR="00F967AF" w:rsidRPr="00B3119D" w:rsidTr="00CA3853">
        <w:trPr>
          <w:trHeight w:val="255"/>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967AF" w:rsidRPr="00B3119D" w:rsidRDefault="00F967AF" w:rsidP="00CA3853">
            <w:pPr>
              <w:rPr>
                <w:b/>
                <w:bCs/>
                <w:sz w:val="18"/>
                <w:szCs w:val="18"/>
                <w:lang w:val="vi-VN" w:eastAsia="vi-VN"/>
              </w:rPr>
            </w:pPr>
          </w:p>
        </w:tc>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F967AF" w:rsidRPr="00B3119D" w:rsidRDefault="00F967AF" w:rsidP="00CA3853">
            <w:pPr>
              <w:rPr>
                <w:b/>
                <w:bCs/>
                <w:sz w:val="22"/>
                <w:szCs w:val="22"/>
                <w:lang w:val="vi-VN" w:eastAsia="vi-VN"/>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F967AF" w:rsidRPr="00B3119D" w:rsidRDefault="00F967AF" w:rsidP="00CA3853">
            <w:pPr>
              <w:rPr>
                <w:b/>
                <w:bCs/>
                <w:sz w:val="22"/>
                <w:szCs w:val="22"/>
                <w:lang w:val="vi-VN" w:eastAsia="vi-VN"/>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F967AF" w:rsidRPr="00B3119D" w:rsidRDefault="00F967AF" w:rsidP="00CA3853">
            <w:pPr>
              <w:rPr>
                <w:b/>
                <w:bCs/>
                <w:sz w:val="22"/>
                <w:szCs w:val="22"/>
                <w:lang w:val="vi-VN" w:eastAsia="vi-VN"/>
              </w:rPr>
            </w:pP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20"/>
                <w:szCs w:val="20"/>
                <w:lang w:val="vi-VN" w:eastAsia="vi-VN"/>
              </w:rPr>
            </w:pPr>
            <w:r w:rsidRPr="00B3119D">
              <w:rPr>
                <w:b/>
                <w:bCs/>
                <w:sz w:val="20"/>
                <w:szCs w:val="20"/>
                <w:lang w:val="vi-VN" w:eastAsia="vi-VN"/>
              </w:rPr>
              <w:t>Năm 1</w:t>
            </w:r>
          </w:p>
        </w:tc>
        <w:tc>
          <w:tcPr>
            <w:tcW w:w="708"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20"/>
                <w:szCs w:val="20"/>
                <w:lang w:val="vi-VN" w:eastAsia="vi-VN"/>
              </w:rPr>
            </w:pPr>
            <w:r w:rsidRPr="00B3119D">
              <w:rPr>
                <w:b/>
                <w:bCs/>
                <w:sz w:val="20"/>
                <w:szCs w:val="20"/>
                <w:lang w:val="vi-VN" w:eastAsia="vi-VN"/>
              </w:rPr>
              <w:t>Năm 2</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20"/>
                <w:szCs w:val="20"/>
                <w:lang w:val="vi-VN" w:eastAsia="vi-VN"/>
              </w:rPr>
            </w:pPr>
            <w:r w:rsidRPr="00B3119D">
              <w:rPr>
                <w:b/>
                <w:bCs/>
                <w:sz w:val="20"/>
                <w:szCs w:val="20"/>
                <w:lang w:val="vi-VN" w:eastAsia="vi-VN"/>
              </w:rPr>
              <w:t xml:space="preserve">Năm </w:t>
            </w:r>
            <w:r w:rsidRPr="00B3119D">
              <w:rPr>
                <w:b/>
                <w:bCs/>
                <w:sz w:val="20"/>
                <w:szCs w:val="20"/>
                <w:lang w:eastAsia="vi-VN"/>
              </w:rPr>
              <w:t>3</w:t>
            </w:r>
          </w:p>
        </w:tc>
        <w:tc>
          <w:tcPr>
            <w:tcW w:w="708"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20"/>
                <w:szCs w:val="20"/>
                <w:lang w:val="vi-VN" w:eastAsia="vi-VN"/>
              </w:rPr>
            </w:pPr>
            <w:r w:rsidRPr="00B3119D">
              <w:rPr>
                <w:b/>
                <w:bCs/>
                <w:sz w:val="20"/>
                <w:szCs w:val="20"/>
                <w:lang w:val="vi-VN" w:eastAsia="vi-VN"/>
              </w:rPr>
              <w:t>Năm 1</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20"/>
                <w:szCs w:val="20"/>
                <w:lang w:val="vi-VN" w:eastAsia="vi-VN"/>
              </w:rPr>
            </w:pPr>
            <w:r w:rsidRPr="00B3119D">
              <w:rPr>
                <w:b/>
                <w:bCs/>
                <w:sz w:val="20"/>
                <w:szCs w:val="20"/>
                <w:lang w:val="vi-VN" w:eastAsia="vi-VN"/>
              </w:rPr>
              <w:t>Năm 2</w:t>
            </w:r>
          </w:p>
        </w:tc>
        <w:tc>
          <w:tcPr>
            <w:tcW w:w="71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20"/>
                <w:szCs w:val="20"/>
                <w:lang w:val="vi-VN" w:eastAsia="vi-VN"/>
              </w:rPr>
            </w:pPr>
            <w:r w:rsidRPr="00B3119D">
              <w:rPr>
                <w:b/>
                <w:bCs/>
                <w:sz w:val="20"/>
                <w:szCs w:val="20"/>
                <w:lang w:val="vi-VN" w:eastAsia="vi-VN"/>
              </w:rPr>
              <w:t>Năm</w:t>
            </w:r>
            <w:r w:rsidRPr="00B3119D">
              <w:rPr>
                <w:b/>
                <w:bCs/>
                <w:sz w:val="20"/>
                <w:szCs w:val="20"/>
                <w:lang w:eastAsia="vi-VN"/>
              </w:rPr>
              <w:t xml:space="preserve"> 3</w:t>
            </w:r>
          </w:p>
        </w:tc>
        <w:tc>
          <w:tcPr>
            <w:tcW w:w="63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20"/>
                <w:szCs w:val="20"/>
                <w:lang w:val="vi-VN" w:eastAsia="vi-VN"/>
              </w:rPr>
            </w:pPr>
            <w:r w:rsidRPr="00B3119D">
              <w:rPr>
                <w:b/>
                <w:bCs/>
                <w:sz w:val="20"/>
                <w:szCs w:val="20"/>
                <w:lang w:val="vi-VN" w:eastAsia="vi-VN"/>
              </w:rPr>
              <w:t>Năm 1</w:t>
            </w:r>
          </w:p>
        </w:tc>
        <w:tc>
          <w:tcPr>
            <w:tcW w:w="67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20"/>
                <w:szCs w:val="20"/>
                <w:lang w:val="vi-VN" w:eastAsia="vi-VN"/>
              </w:rPr>
            </w:pPr>
            <w:r w:rsidRPr="00B3119D">
              <w:rPr>
                <w:b/>
                <w:bCs/>
                <w:sz w:val="20"/>
                <w:szCs w:val="20"/>
                <w:lang w:val="vi-VN" w:eastAsia="vi-VN"/>
              </w:rPr>
              <w:t>Năm 2</w:t>
            </w:r>
          </w:p>
        </w:tc>
        <w:tc>
          <w:tcPr>
            <w:tcW w:w="675"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sz w:val="20"/>
                <w:szCs w:val="20"/>
                <w:lang w:val="vi-VN" w:eastAsia="vi-VN"/>
              </w:rPr>
            </w:pPr>
            <w:r w:rsidRPr="00B3119D">
              <w:rPr>
                <w:b/>
                <w:bCs/>
                <w:sz w:val="20"/>
                <w:szCs w:val="20"/>
                <w:lang w:val="vi-VN" w:eastAsia="vi-VN"/>
              </w:rPr>
              <w:t>Năm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eastAsia="vi-VN"/>
              </w:rPr>
            </w:pPr>
            <w:r w:rsidRPr="00B3119D">
              <w:rPr>
                <w:b/>
                <w:bCs/>
                <w:sz w:val="22"/>
                <w:szCs w:val="22"/>
                <w:lang w:eastAsia="vi-VN"/>
              </w:rPr>
              <w:t>BĐ</w:t>
            </w:r>
          </w:p>
        </w:tc>
        <w:tc>
          <w:tcPr>
            <w:tcW w:w="567" w:type="dxa"/>
            <w:tcBorders>
              <w:top w:val="single" w:sz="4" w:space="0" w:color="000000"/>
              <w:left w:val="single" w:sz="4" w:space="0" w:color="000000"/>
              <w:bottom w:val="single" w:sz="4" w:space="0" w:color="000000"/>
              <w:right w:val="single" w:sz="4" w:space="0" w:color="000000"/>
            </w:tcBorders>
            <w:vAlign w:val="center"/>
          </w:tcPr>
          <w:p w:rsidR="00F967AF" w:rsidRPr="00B3119D" w:rsidRDefault="00F967AF" w:rsidP="00CA3853">
            <w:pPr>
              <w:jc w:val="center"/>
              <w:rPr>
                <w:b/>
                <w:bCs/>
                <w:lang w:eastAsia="vi-VN"/>
              </w:rPr>
            </w:pPr>
            <w:r w:rsidRPr="00B3119D">
              <w:rPr>
                <w:b/>
                <w:bCs/>
                <w:sz w:val="22"/>
                <w:szCs w:val="22"/>
                <w:lang w:eastAsia="vi-VN"/>
              </w:rPr>
              <w:t>KT</w:t>
            </w:r>
          </w:p>
        </w:tc>
      </w:tr>
      <w:tr w:rsidR="00F967AF" w:rsidRPr="00B3119D" w:rsidTr="00CA3853">
        <w:trPr>
          <w:trHeight w:val="115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67AF" w:rsidRPr="00B3119D" w:rsidRDefault="00F967AF" w:rsidP="00CA3853">
            <w:pPr>
              <w:jc w:val="center"/>
              <w:rPr>
                <w:b/>
                <w:bCs/>
                <w:sz w:val="22"/>
                <w:szCs w:val="22"/>
                <w:lang w:val="vi-VN" w:eastAsia="vi-VN"/>
              </w:rPr>
            </w:pPr>
            <w:r w:rsidRPr="00B3119D">
              <w:rPr>
                <w:b/>
                <w:bCs/>
                <w:sz w:val="22"/>
                <w:szCs w:val="22"/>
                <w:lang w:val="vi-VN" w:eastAsia="vi-VN"/>
              </w:rPr>
              <w:t>1</w:t>
            </w:r>
          </w:p>
        </w:tc>
        <w:tc>
          <w:tcPr>
            <w:tcW w:w="71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lang w:val="vi-VN" w:eastAsia="vi-VN"/>
              </w:rPr>
            </w:pPr>
            <w:r w:rsidRPr="00B3119D">
              <w:rPr>
                <w:sz w:val="22"/>
                <w:szCs w:val="22"/>
                <w:lang w:val="vi-VN" w:eastAsia="vi-VN"/>
              </w:rPr>
              <w:t> </w:t>
            </w:r>
          </w:p>
        </w:tc>
        <w:tc>
          <w:tcPr>
            <w:tcW w:w="85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8"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8"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1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63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67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675"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567"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567" w:type="dxa"/>
            <w:tcBorders>
              <w:top w:val="nil"/>
              <w:left w:val="nil"/>
              <w:bottom w:val="single" w:sz="4" w:space="0" w:color="000000"/>
              <w:right w:val="single" w:sz="4" w:space="0" w:color="000000"/>
            </w:tcBorders>
            <w:shd w:val="clear" w:color="000000" w:fill="FFFFFF"/>
          </w:tcPr>
          <w:p w:rsidR="00F967AF" w:rsidRPr="00B3119D" w:rsidRDefault="00F967AF" w:rsidP="00CA3853">
            <w:pPr>
              <w:jc w:val="center"/>
              <w:rPr>
                <w:b/>
                <w:bCs/>
                <w:sz w:val="22"/>
                <w:szCs w:val="22"/>
                <w:lang w:val="vi-VN" w:eastAsia="vi-VN"/>
              </w:rPr>
            </w:pPr>
          </w:p>
        </w:tc>
      </w:tr>
      <w:tr w:rsidR="00F967AF" w:rsidRPr="00B3119D" w:rsidTr="00CA3853">
        <w:trPr>
          <w:trHeight w:val="11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2</w:t>
            </w:r>
          </w:p>
        </w:tc>
        <w:tc>
          <w:tcPr>
            <w:tcW w:w="71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85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8"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8"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0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71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639"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670"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675"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567" w:type="dxa"/>
            <w:tcBorders>
              <w:top w:val="nil"/>
              <w:left w:val="nil"/>
              <w:bottom w:val="single" w:sz="4" w:space="0" w:color="000000"/>
              <w:right w:val="single" w:sz="4" w:space="0" w:color="000000"/>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 </w:t>
            </w:r>
          </w:p>
        </w:tc>
        <w:tc>
          <w:tcPr>
            <w:tcW w:w="567" w:type="dxa"/>
            <w:tcBorders>
              <w:top w:val="nil"/>
              <w:left w:val="nil"/>
              <w:bottom w:val="single" w:sz="4" w:space="0" w:color="000000"/>
              <w:right w:val="single" w:sz="4" w:space="0" w:color="000000"/>
            </w:tcBorders>
            <w:shd w:val="clear" w:color="000000" w:fill="FFFFFF"/>
          </w:tcPr>
          <w:p w:rsidR="00F967AF" w:rsidRPr="00B3119D" w:rsidRDefault="00F967AF" w:rsidP="00CA3853">
            <w:pPr>
              <w:jc w:val="center"/>
              <w:rPr>
                <w:b/>
                <w:bCs/>
                <w:sz w:val="22"/>
                <w:szCs w:val="22"/>
                <w:lang w:val="vi-VN" w:eastAsia="vi-VN"/>
              </w:rPr>
            </w:pPr>
          </w:p>
        </w:tc>
      </w:tr>
      <w:tr w:rsidR="00F967AF" w:rsidRPr="00B3119D" w:rsidTr="00CA3853">
        <w:trPr>
          <w:trHeight w:val="5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F967AF" w:rsidRPr="00B3119D" w:rsidRDefault="00F967AF" w:rsidP="00CA3853">
            <w:pPr>
              <w:jc w:val="center"/>
              <w:rPr>
                <w:b/>
                <w:bCs/>
                <w:lang w:val="vi-VN" w:eastAsia="vi-VN"/>
              </w:rPr>
            </w:pPr>
            <w:r w:rsidRPr="00B3119D">
              <w:rPr>
                <w:b/>
                <w:bCs/>
                <w:sz w:val="22"/>
                <w:szCs w:val="22"/>
                <w:lang w:val="vi-VN" w:eastAsia="vi-VN"/>
              </w:rPr>
              <w:t>…</w:t>
            </w:r>
          </w:p>
        </w:tc>
        <w:tc>
          <w:tcPr>
            <w:tcW w:w="710"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val="vi-VN" w:eastAsia="vi-VN"/>
              </w:rPr>
              <w:t> </w:t>
            </w:r>
          </w:p>
        </w:tc>
        <w:tc>
          <w:tcPr>
            <w:tcW w:w="850"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eastAsia="vi-VN"/>
              </w:rPr>
              <w:t> </w:t>
            </w:r>
          </w:p>
        </w:tc>
        <w:tc>
          <w:tcPr>
            <w:tcW w:w="709"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val="vi-VN" w:eastAsia="vi-VN"/>
              </w:rPr>
              <w:t> </w:t>
            </w:r>
          </w:p>
        </w:tc>
        <w:tc>
          <w:tcPr>
            <w:tcW w:w="709"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eastAsia="vi-VN"/>
              </w:rPr>
              <w:t> </w:t>
            </w:r>
          </w:p>
        </w:tc>
        <w:tc>
          <w:tcPr>
            <w:tcW w:w="708"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val="vi-VN" w:eastAsia="vi-VN"/>
              </w:rPr>
              <w:t> </w:t>
            </w:r>
          </w:p>
        </w:tc>
        <w:tc>
          <w:tcPr>
            <w:tcW w:w="709"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val="vi-VN" w:eastAsia="vi-VN"/>
              </w:rPr>
              <w:t> </w:t>
            </w:r>
          </w:p>
        </w:tc>
        <w:tc>
          <w:tcPr>
            <w:tcW w:w="708"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eastAsia="vi-VN"/>
              </w:rPr>
              <w:t> </w:t>
            </w:r>
          </w:p>
        </w:tc>
        <w:tc>
          <w:tcPr>
            <w:tcW w:w="709"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val="vi-VN" w:eastAsia="vi-VN"/>
              </w:rPr>
              <w:t> </w:t>
            </w:r>
          </w:p>
        </w:tc>
        <w:tc>
          <w:tcPr>
            <w:tcW w:w="710"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val="vi-VN" w:eastAsia="vi-VN"/>
              </w:rPr>
              <w:t> </w:t>
            </w:r>
          </w:p>
        </w:tc>
        <w:tc>
          <w:tcPr>
            <w:tcW w:w="639"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eastAsia="vi-VN"/>
              </w:rPr>
              <w:t> </w:t>
            </w:r>
          </w:p>
        </w:tc>
        <w:tc>
          <w:tcPr>
            <w:tcW w:w="670"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val="vi-VN" w:eastAsia="vi-VN"/>
              </w:rPr>
              <w:t> </w:t>
            </w:r>
          </w:p>
        </w:tc>
        <w:tc>
          <w:tcPr>
            <w:tcW w:w="675"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val="vi-VN" w:eastAsia="vi-VN"/>
              </w:rPr>
              <w:t> </w:t>
            </w:r>
          </w:p>
        </w:tc>
        <w:tc>
          <w:tcPr>
            <w:tcW w:w="567" w:type="dxa"/>
            <w:tcBorders>
              <w:top w:val="nil"/>
              <w:left w:val="nil"/>
              <w:bottom w:val="nil"/>
              <w:right w:val="single" w:sz="4" w:space="0" w:color="000000"/>
            </w:tcBorders>
            <w:shd w:val="clear" w:color="000000" w:fill="FFFFFF"/>
            <w:vAlign w:val="center"/>
            <w:hideMark/>
          </w:tcPr>
          <w:p w:rsidR="00F967AF" w:rsidRPr="00B3119D" w:rsidRDefault="00F967AF" w:rsidP="00CA3853">
            <w:pPr>
              <w:rPr>
                <w:lang w:val="vi-VN" w:eastAsia="vi-VN"/>
              </w:rPr>
            </w:pPr>
            <w:r w:rsidRPr="00B3119D">
              <w:rPr>
                <w:sz w:val="22"/>
                <w:szCs w:val="22"/>
                <w:lang w:eastAsia="vi-VN"/>
              </w:rPr>
              <w:t> </w:t>
            </w:r>
          </w:p>
        </w:tc>
        <w:tc>
          <w:tcPr>
            <w:tcW w:w="567" w:type="dxa"/>
            <w:tcBorders>
              <w:top w:val="nil"/>
              <w:left w:val="nil"/>
              <w:bottom w:val="nil"/>
              <w:right w:val="single" w:sz="4" w:space="0" w:color="000000"/>
            </w:tcBorders>
            <w:shd w:val="clear" w:color="000000" w:fill="FFFFFF"/>
          </w:tcPr>
          <w:p w:rsidR="00F967AF" w:rsidRPr="00B3119D" w:rsidRDefault="00F967AF" w:rsidP="00CA3853">
            <w:pPr>
              <w:rPr>
                <w:sz w:val="22"/>
                <w:szCs w:val="22"/>
                <w:lang w:eastAsia="vi-VN"/>
              </w:rPr>
            </w:pPr>
          </w:p>
        </w:tc>
      </w:tr>
      <w:tr w:rsidR="00F967AF" w:rsidRPr="00B3119D" w:rsidTr="00CA3853">
        <w:trPr>
          <w:trHeight w:val="28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F967AF" w:rsidRPr="00B3119D" w:rsidRDefault="00F967AF" w:rsidP="00CA3853">
            <w:pPr>
              <w:rPr>
                <w:b/>
                <w:bCs/>
                <w:lang w:val="vi-VN" w:eastAsia="vi-VN"/>
              </w:rPr>
            </w:pPr>
            <w:r w:rsidRPr="00B3119D">
              <w:rPr>
                <w:b/>
                <w:bCs/>
                <w:sz w:val="22"/>
                <w:szCs w:val="22"/>
                <w:lang w:val="vi-VN" w:eastAsia="vi-VN"/>
              </w:rPr>
              <w:t> </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b/>
                <w:bCs/>
                <w:lang w:val="vi-VN" w:eastAsia="vi-VN"/>
              </w:rPr>
            </w:pPr>
            <w:r w:rsidRPr="00B3119D">
              <w:rPr>
                <w:b/>
                <w:bCs/>
                <w:sz w:val="22"/>
                <w:szCs w:val="22"/>
                <w:lang w:val="vi-VN" w:eastAsia="vi-VN"/>
              </w:rPr>
              <w:t>Tổng cộng</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639"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670"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F967AF" w:rsidRPr="00B3119D" w:rsidRDefault="00F967AF" w:rsidP="00CA3853">
            <w:pPr>
              <w:rPr>
                <w:lang w:val="vi-VN" w:eastAsia="vi-VN"/>
              </w:rPr>
            </w:pPr>
            <w:r w:rsidRPr="00B3119D">
              <w:rPr>
                <w:sz w:val="22"/>
                <w:szCs w:val="22"/>
                <w:lang w:val="vi-VN" w:eastAsia="vi-VN"/>
              </w:rPr>
              <w:t> </w:t>
            </w:r>
          </w:p>
        </w:tc>
        <w:tc>
          <w:tcPr>
            <w:tcW w:w="567" w:type="dxa"/>
            <w:tcBorders>
              <w:top w:val="single" w:sz="4" w:space="0" w:color="auto"/>
              <w:left w:val="nil"/>
              <w:bottom w:val="single" w:sz="4" w:space="0" w:color="auto"/>
              <w:right w:val="single" w:sz="4" w:space="0" w:color="auto"/>
            </w:tcBorders>
          </w:tcPr>
          <w:p w:rsidR="00F967AF" w:rsidRPr="00B3119D" w:rsidRDefault="00F967AF" w:rsidP="00CA3853">
            <w:pPr>
              <w:rPr>
                <w:sz w:val="22"/>
                <w:szCs w:val="22"/>
                <w:lang w:val="vi-VN" w:eastAsia="vi-VN"/>
              </w:rPr>
            </w:pPr>
          </w:p>
        </w:tc>
      </w:tr>
    </w:tbl>
    <w:p w:rsidR="00F967AF" w:rsidRPr="00B3119D" w:rsidRDefault="00F967AF" w:rsidP="00F967AF">
      <w:pPr>
        <w:shd w:val="clear" w:color="auto" w:fill="FFFFFF"/>
        <w:spacing w:after="120" w:line="234" w:lineRule="atLeast"/>
        <w:jc w:val="both"/>
        <w:rPr>
          <w:iCs/>
          <w:sz w:val="22"/>
          <w:szCs w:val="22"/>
        </w:rPr>
      </w:pPr>
    </w:p>
    <w:p w:rsidR="00F967AF" w:rsidRPr="00B3119D" w:rsidRDefault="00F967AF" w:rsidP="00F967AF">
      <w:pPr>
        <w:shd w:val="clear" w:color="auto" w:fill="FFFFFF"/>
        <w:spacing w:after="120" w:line="234" w:lineRule="atLeast"/>
        <w:jc w:val="both"/>
        <w:rPr>
          <w:sz w:val="22"/>
          <w:szCs w:val="22"/>
        </w:rPr>
      </w:pPr>
    </w:p>
    <w:p w:rsidR="00F967AF" w:rsidRPr="00B3119D" w:rsidRDefault="00F967AF" w:rsidP="00F967AF">
      <w:pPr>
        <w:shd w:val="clear" w:color="auto" w:fill="FFFFFF"/>
        <w:spacing w:after="120" w:line="234" w:lineRule="atLeast"/>
        <w:rPr>
          <w:sz w:val="22"/>
          <w:szCs w:val="22"/>
        </w:rPr>
      </w:pPr>
      <w:r w:rsidRPr="00B3119D">
        <w:rPr>
          <w:sz w:val="22"/>
          <w:szCs w:val="22"/>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68"/>
        <w:gridCol w:w="4788"/>
      </w:tblGrid>
      <w:tr w:rsidR="00F967AF" w:rsidRPr="00B3119D" w:rsidTr="00CA3853">
        <w:trPr>
          <w:tblCellSpacing w:w="0" w:type="dxa"/>
        </w:trPr>
        <w:tc>
          <w:tcPr>
            <w:tcW w:w="406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rPr>
                <w:sz w:val="22"/>
                <w:szCs w:val="22"/>
              </w:rPr>
            </w:pPr>
            <w:r w:rsidRPr="00B3119D">
              <w:rPr>
                <w:b/>
                <w:bCs/>
                <w:sz w:val="22"/>
                <w:szCs w:val="22"/>
              </w:rPr>
              <w:t> </w:t>
            </w:r>
          </w:p>
        </w:tc>
        <w:tc>
          <w:tcPr>
            <w:tcW w:w="478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pPr>
            <w:r w:rsidRPr="00B3119D">
              <w:rPr>
                <w:i/>
                <w:iCs/>
                <w:sz w:val="22"/>
                <w:szCs w:val="22"/>
              </w:rPr>
              <w:t>…, ngày… tháng…năm …</w:t>
            </w:r>
            <w:r w:rsidRPr="00B3119D">
              <w:rPr>
                <w:i/>
                <w:iCs/>
                <w:sz w:val="22"/>
                <w:szCs w:val="22"/>
              </w:rPr>
              <w:br/>
            </w:r>
            <w:r w:rsidRPr="00B3119D">
              <w:rPr>
                <w:b/>
                <w:bCs/>
                <w:sz w:val="22"/>
                <w:szCs w:val="22"/>
              </w:rPr>
              <w:t>Th</w:t>
            </w:r>
            <w:r w:rsidRPr="00B3119D">
              <w:rPr>
                <w:b/>
                <w:bCs/>
                <w:sz w:val="22"/>
                <w:szCs w:val="22"/>
                <w:lang w:val="vi-VN"/>
              </w:rPr>
              <w:t>ủ trưởng</w:t>
            </w:r>
            <w:r w:rsidRPr="00B3119D">
              <w:rPr>
                <w:b/>
                <w:bCs/>
                <w:sz w:val="22"/>
                <w:szCs w:val="22"/>
                <w:vertAlign w:val="superscript"/>
                <w:lang w:val="vi-VN"/>
              </w:rPr>
              <w:t>(2)</w:t>
            </w:r>
            <w:r w:rsidRPr="00B3119D">
              <w:rPr>
                <w:sz w:val="22"/>
                <w:szCs w:val="22"/>
                <w:vertAlign w:val="superscript"/>
                <w:lang w:val="vi-VN"/>
              </w:rPr>
              <w:br/>
            </w:r>
            <w:r w:rsidRPr="00B3119D">
              <w:rPr>
                <w:i/>
                <w:iCs/>
                <w:sz w:val="22"/>
                <w:szCs w:val="22"/>
              </w:rPr>
              <w:t>(Ký tên, đóng d</w:t>
            </w:r>
            <w:r w:rsidRPr="00B3119D">
              <w:rPr>
                <w:i/>
                <w:iCs/>
                <w:sz w:val="22"/>
                <w:szCs w:val="22"/>
                <w:lang w:val="vi-VN"/>
              </w:rPr>
              <w:t>ấu)</w:t>
            </w:r>
          </w:p>
        </w:tc>
      </w:tr>
    </w:tbl>
    <w:p w:rsidR="00F967AF" w:rsidRPr="00B3119D" w:rsidRDefault="00F967AF" w:rsidP="00F967AF">
      <w:pPr>
        <w:shd w:val="clear" w:color="auto" w:fill="FFFFFF"/>
        <w:spacing w:after="120" w:line="234" w:lineRule="atLeast"/>
        <w:rPr>
          <w:sz w:val="22"/>
          <w:szCs w:val="22"/>
        </w:rPr>
      </w:pPr>
      <w:r w:rsidRPr="00B3119D">
        <w:rPr>
          <w:sz w:val="22"/>
          <w:szCs w:val="22"/>
        </w:rPr>
        <w:t> </w:t>
      </w:r>
    </w:p>
    <w:p w:rsidR="00F967AF" w:rsidRPr="00B3119D" w:rsidRDefault="00F967AF" w:rsidP="00F967AF">
      <w:pPr>
        <w:shd w:val="clear" w:color="auto" w:fill="FFFFFF"/>
        <w:spacing w:after="120" w:line="234" w:lineRule="atLeast"/>
        <w:rPr>
          <w:sz w:val="22"/>
          <w:szCs w:val="22"/>
        </w:rPr>
      </w:pPr>
    </w:p>
    <w:p w:rsidR="00F967AF" w:rsidRPr="00B3119D" w:rsidRDefault="00F967AF" w:rsidP="00F967AF">
      <w:pPr>
        <w:shd w:val="clear" w:color="auto" w:fill="FFFFFF"/>
        <w:spacing w:after="120" w:line="234" w:lineRule="atLeast"/>
        <w:rPr>
          <w:sz w:val="22"/>
          <w:szCs w:val="22"/>
        </w:rPr>
      </w:pPr>
    </w:p>
    <w:p w:rsidR="00F967AF" w:rsidRPr="00B3119D" w:rsidRDefault="00F967AF" w:rsidP="00F967AF">
      <w:pPr>
        <w:shd w:val="clear" w:color="auto" w:fill="FFFFFF"/>
        <w:spacing w:after="120" w:line="234" w:lineRule="atLeast"/>
        <w:rPr>
          <w:sz w:val="22"/>
          <w:szCs w:val="22"/>
        </w:rPr>
      </w:pPr>
    </w:p>
    <w:p w:rsidR="00F967AF" w:rsidRPr="00B3119D" w:rsidRDefault="00F967AF" w:rsidP="00F967AF">
      <w:pPr>
        <w:shd w:val="clear" w:color="auto" w:fill="FFFFFF"/>
        <w:spacing w:after="120" w:line="234" w:lineRule="atLeast"/>
        <w:rPr>
          <w:sz w:val="22"/>
          <w:szCs w:val="22"/>
        </w:rPr>
      </w:pPr>
    </w:p>
    <w:p w:rsidR="00F967AF" w:rsidRPr="00B3119D" w:rsidRDefault="00F967AF" w:rsidP="00F967AF">
      <w:pPr>
        <w:shd w:val="clear" w:color="auto" w:fill="FFFFFF"/>
        <w:spacing w:after="120" w:line="234" w:lineRule="atLeast"/>
        <w:rPr>
          <w:sz w:val="22"/>
          <w:szCs w:val="22"/>
        </w:rPr>
      </w:pPr>
      <w:r w:rsidRPr="00B3119D">
        <w:rPr>
          <w:sz w:val="22"/>
          <w:szCs w:val="22"/>
        </w:rPr>
        <w:t>__________________________</w:t>
      </w:r>
    </w:p>
    <w:p w:rsidR="00F967AF" w:rsidRPr="00CA3853" w:rsidRDefault="00F967AF" w:rsidP="00F967AF">
      <w:pPr>
        <w:shd w:val="clear" w:color="auto" w:fill="FFFFFF"/>
        <w:spacing w:after="120" w:line="234" w:lineRule="atLeast"/>
        <w:jc w:val="both"/>
        <w:rPr>
          <w:sz w:val="20"/>
          <w:szCs w:val="20"/>
        </w:rPr>
      </w:pPr>
      <w:r w:rsidRPr="00CA3853">
        <w:rPr>
          <w:sz w:val="20"/>
          <w:szCs w:val="20"/>
          <w:vertAlign w:val="superscript"/>
        </w:rPr>
        <w:t>(1)</w:t>
      </w:r>
      <w:r w:rsidRPr="00CA3853">
        <w:rPr>
          <w:sz w:val="20"/>
          <w:szCs w:val="20"/>
        </w:rPr>
        <w:t> Thời gian thực hiện tính theo tháng gồm: Bắt đầu (BĐ) và Kết thúc (KT).</w:t>
      </w:r>
    </w:p>
    <w:p w:rsidR="00F967AF" w:rsidRPr="00CA3853" w:rsidRDefault="00F967AF" w:rsidP="00F967AF">
      <w:pPr>
        <w:shd w:val="clear" w:color="auto" w:fill="FFFFFF"/>
        <w:spacing w:after="120" w:line="234" w:lineRule="atLeast"/>
        <w:jc w:val="both"/>
        <w:rPr>
          <w:sz w:val="20"/>
          <w:szCs w:val="20"/>
        </w:rPr>
      </w:pPr>
      <w:r w:rsidRPr="00CA3853">
        <w:rPr>
          <w:sz w:val="20"/>
          <w:szCs w:val="20"/>
          <w:vertAlign w:val="superscript"/>
        </w:rPr>
        <w:t>(2)</w:t>
      </w:r>
      <w:r w:rsidRPr="00CA3853">
        <w:rPr>
          <w:sz w:val="20"/>
          <w:szCs w:val="20"/>
        </w:rPr>
        <w:t> Th</w:t>
      </w:r>
      <w:r w:rsidRPr="00CA3853">
        <w:rPr>
          <w:sz w:val="20"/>
          <w:szCs w:val="20"/>
          <w:lang w:val="vi-VN"/>
        </w:rPr>
        <w:t>ủ trưởng đơn vị l</w:t>
      </w:r>
      <w:r w:rsidRPr="00CA3853">
        <w:rPr>
          <w:sz w:val="20"/>
          <w:szCs w:val="20"/>
        </w:rPr>
        <w:t>à Giám đ</w:t>
      </w:r>
      <w:r w:rsidRPr="00CA3853">
        <w:rPr>
          <w:sz w:val="20"/>
          <w:szCs w:val="20"/>
          <w:lang w:val="vi-VN"/>
        </w:rPr>
        <w:t>ốc Sở C</w:t>
      </w:r>
      <w:r w:rsidRPr="00CA3853">
        <w:rPr>
          <w:sz w:val="20"/>
          <w:szCs w:val="20"/>
        </w:rPr>
        <w:t>ông Thương ký đ</w:t>
      </w:r>
      <w:r w:rsidRPr="00CA3853">
        <w:rPr>
          <w:sz w:val="20"/>
          <w:szCs w:val="20"/>
          <w:lang w:val="vi-VN"/>
        </w:rPr>
        <w:t>ối với đề </w:t>
      </w:r>
      <w:r w:rsidRPr="00CA3853">
        <w:rPr>
          <w:sz w:val="20"/>
          <w:szCs w:val="20"/>
        </w:rPr>
        <w:t>án do S</w:t>
      </w:r>
      <w:r w:rsidRPr="00CA3853">
        <w:rPr>
          <w:sz w:val="20"/>
          <w:szCs w:val="20"/>
          <w:lang w:val="vi-VN"/>
        </w:rPr>
        <w:t>ở C</w:t>
      </w:r>
      <w:r w:rsidRPr="00CA3853">
        <w:rPr>
          <w:sz w:val="20"/>
          <w:szCs w:val="20"/>
        </w:rPr>
        <w:t>ông Thương đăng ký; Giám đ</w:t>
      </w:r>
      <w:r w:rsidRPr="00CA3853">
        <w:rPr>
          <w:sz w:val="20"/>
          <w:szCs w:val="20"/>
          <w:lang w:val="vi-VN"/>
        </w:rPr>
        <w:t>ốc Trung t</w:t>
      </w:r>
      <w:r w:rsidRPr="00CA3853">
        <w:rPr>
          <w:sz w:val="20"/>
          <w:szCs w:val="20"/>
        </w:rPr>
        <w:t>âm Khuy</w:t>
      </w:r>
      <w:r w:rsidRPr="00CA3853">
        <w:rPr>
          <w:sz w:val="20"/>
          <w:szCs w:val="20"/>
          <w:lang w:val="vi-VN"/>
        </w:rPr>
        <w:t>ến c</w:t>
      </w:r>
      <w:r w:rsidRPr="00CA3853">
        <w:rPr>
          <w:sz w:val="20"/>
          <w:szCs w:val="20"/>
        </w:rPr>
        <w:t>ông quốc gia ở các</w:t>
      </w:r>
      <w:r w:rsidRPr="00CA3853">
        <w:rPr>
          <w:sz w:val="20"/>
          <w:szCs w:val="20"/>
          <w:lang w:val="vi-VN"/>
        </w:rPr>
        <w:t xml:space="preserve"> v</w:t>
      </w:r>
      <w:r w:rsidRPr="00CA3853">
        <w:rPr>
          <w:sz w:val="20"/>
          <w:szCs w:val="20"/>
        </w:rPr>
        <w:t>ùng ký đ</w:t>
      </w:r>
      <w:r w:rsidRPr="00CA3853">
        <w:rPr>
          <w:sz w:val="20"/>
          <w:szCs w:val="20"/>
          <w:lang w:val="vi-VN"/>
        </w:rPr>
        <w:t>ối với đề </w:t>
      </w:r>
      <w:r w:rsidRPr="00CA3853">
        <w:rPr>
          <w:sz w:val="20"/>
          <w:szCs w:val="20"/>
        </w:rPr>
        <w:t>án do Trung tâm Khuy</w:t>
      </w:r>
      <w:r w:rsidRPr="00CA3853">
        <w:rPr>
          <w:sz w:val="20"/>
          <w:szCs w:val="20"/>
          <w:lang w:val="vi-VN"/>
        </w:rPr>
        <w:t>ến c</w:t>
      </w:r>
      <w:r w:rsidRPr="00CA3853">
        <w:rPr>
          <w:sz w:val="20"/>
          <w:szCs w:val="20"/>
        </w:rPr>
        <w:t>ông quốc gia ở các</w:t>
      </w:r>
      <w:r w:rsidRPr="00CA3853">
        <w:rPr>
          <w:sz w:val="20"/>
          <w:szCs w:val="20"/>
          <w:lang w:val="vi-VN"/>
        </w:rPr>
        <w:t xml:space="preserve"> v</w:t>
      </w:r>
      <w:r w:rsidRPr="00CA3853">
        <w:rPr>
          <w:sz w:val="20"/>
          <w:szCs w:val="20"/>
        </w:rPr>
        <w:t>ùng đăng ký; Th</w:t>
      </w:r>
      <w:r w:rsidRPr="00CA3853">
        <w:rPr>
          <w:sz w:val="20"/>
          <w:szCs w:val="20"/>
          <w:lang w:val="vi-VN"/>
        </w:rPr>
        <w:t>ủ trưởng của c</w:t>
      </w:r>
      <w:r w:rsidRPr="00CA3853">
        <w:rPr>
          <w:sz w:val="20"/>
          <w:szCs w:val="20"/>
        </w:rPr>
        <w:t>ác t</w:t>
      </w:r>
      <w:r w:rsidRPr="00CA3853">
        <w:rPr>
          <w:sz w:val="20"/>
          <w:szCs w:val="20"/>
          <w:lang w:val="vi-VN"/>
        </w:rPr>
        <w:t>ổ chức dịch vụ khuyến c</w:t>
      </w:r>
      <w:r w:rsidRPr="00CA3853">
        <w:rPr>
          <w:sz w:val="20"/>
          <w:szCs w:val="20"/>
        </w:rPr>
        <w:t>ông khác ký đối với các đề án do tổ chức dịch vụ khuyến công đăng ký.</w:t>
      </w:r>
    </w:p>
    <w:p w:rsidR="00DA7CB3" w:rsidRDefault="00DA7CB3" w:rsidP="00F967AF">
      <w:pPr>
        <w:shd w:val="clear" w:color="auto" w:fill="FFFFFF"/>
        <w:rPr>
          <w:b/>
          <w:bCs/>
          <w:sz w:val="28"/>
          <w:szCs w:val="22"/>
          <w:u w:val="single"/>
        </w:rPr>
        <w:sectPr w:rsidR="00DA7CB3" w:rsidSect="00962967">
          <w:pgSz w:w="11907" w:h="16840" w:code="9"/>
          <w:pgMar w:top="1134" w:right="1134" w:bottom="1134" w:left="1701" w:header="720" w:footer="720" w:gutter="0"/>
          <w:cols w:space="720"/>
          <w:titlePg/>
          <w:docGrid w:linePitch="381"/>
        </w:sectPr>
      </w:pPr>
    </w:p>
    <w:p w:rsidR="00F967AF" w:rsidRPr="00B3119D" w:rsidRDefault="00F967AF" w:rsidP="00F967AF">
      <w:pPr>
        <w:shd w:val="clear" w:color="auto" w:fill="FFFFFF"/>
        <w:rPr>
          <w:sz w:val="28"/>
          <w:szCs w:val="22"/>
          <w:u w:val="single"/>
        </w:rPr>
      </w:pPr>
      <w:r w:rsidRPr="00B3119D">
        <w:rPr>
          <w:b/>
          <w:bCs/>
          <w:sz w:val="28"/>
          <w:szCs w:val="22"/>
          <w:u w:val="single"/>
        </w:rPr>
        <w:lastRenderedPageBreak/>
        <w:t>M</w:t>
      </w:r>
      <w:r w:rsidRPr="00B3119D">
        <w:rPr>
          <w:b/>
          <w:bCs/>
          <w:sz w:val="28"/>
          <w:szCs w:val="22"/>
          <w:u w:val="single"/>
          <w:lang w:val="vi-VN"/>
        </w:rPr>
        <w:t>ẫu số 1</w:t>
      </w:r>
      <w:r w:rsidRPr="00B3119D">
        <w:rPr>
          <w:b/>
          <w:bCs/>
          <w:sz w:val="28"/>
          <w:szCs w:val="22"/>
          <w:u w:val="single"/>
        </w:rPr>
        <w:t>5</w:t>
      </w:r>
    </w:p>
    <w:p w:rsidR="00F967AF" w:rsidRPr="00B3119D" w:rsidRDefault="00F967AF" w:rsidP="00F967AF">
      <w:pPr>
        <w:shd w:val="clear" w:color="auto" w:fill="FFFFFF"/>
        <w:jc w:val="center"/>
        <w:rPr>
          <w:sz w:val="22"/>
          <w:szCs w:val="22"/>
        </w:rPr>
      </w:pPr>
    </w:p>
    <w:p w:rsidR="00F967AF" w:rsidRPr="00B3119D" w:rsidRDefault="00F967AF" w:rsidP="00F967AF">
      <w:pPr>
        <w:shd w:val="clear" w:color="auto" w:fill="FFFFFF"/>
        <w:jc w:val="center"/>
        <w:rPr>
          <w:sz w:val="22"/>
          <w:szCs w:val="22"/>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F967AF" w:rsidRPr="00B3119D" w:rsidTr="00CA3853">
        <w:trPr>
          <w:tblCellSpacing w:w="0" w:type="dxa"/>
        </w:trPr>
        <w:tc>
          <w:tcPr>
            <w:tcW w:w="334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rPr>
                <w:sz w:val="22"/>
                <w:szCs w:val="22"/>
              </w:rPr>
            </w:pPr>
            <w:r w:rsidRPr="00B3119D">
              <w:rPr>
                <w:b/>
                <w:bCs/>
                <w:sz w:val="22"/>
                <w:szCs w:val="22"/>
              </w:rPr>
              <w:t>Tên đơn v</w:t>
            </w:r>
            <w:r w:rsidRPr="00B3119D">
              <w:rPr>
                <w:b/>
                <w:bCs/>
                <w:sz w:val="22"/>
                <w:szCs w:val="22"/>
                <w:lang w:val="vi-VN"/>
              </w:rPr>
              <w:t>ị:...........</w:t>
            </w:r>
          </w:p>
        </w:tc>
        <w:tc>
          <w:tcPr>
            <w:tcW w:w="5508" w:type="dxa"/>
            <w:shd w:val="clear" w:color="auto" w:fill="FFFFFF"/>
            <w:tcMar>
              <w:top w:w="0" w:type="dxa"/>
              <w:left w:w="108" w:type="dxa"/>
              <w:bottom w:w="0" w:type="dxa"/>
              <w:right w:w="108" w:type="dxa"/>
            </w:tcMar>
            <w:hideMark/>
          </w:tcPr>
          <w:p w:rsidR="00F967AF" w:rsidRPr="00B3119D" w:rsidRDefault="00F967AF" w:rsidP="00CA3853">
            <w:pPr>
              <w:spacing w:after="120" w:line="234" w:lineRule="atLeast"/>
              <w:jc w:val="center"/>
            </w:pPr>
            <w:r w:rsidRPr="00B3119D">
              <w:rPr>
                <w:b/>
                <w:bCs/>
                <w:sz w:val="22"/>
                <w:szCs w:val="22"/>
              </w:rPr>
              <w:t>CỘNG HÒA XÃ HỘI CHỦ NGHĨA VIỆT NAM</w:t>
            </w:r>
            <w:r w:rsidRPr="00B3119D">
              <w:rPr>
                <w:b/>
                <w:bCs/>
                <w:sz w:val="22"/>
                <w:szCs w:val="22"/>
              </w:rPr>
              <w:br/>
              <w:t>Độc lập - Tự do - Hạnh phúc </w:t>
            </w:r>
            <w:r w:rsidRPr="00B3119D">
              <w:rPr>
                <w:b/>
                <w:bCs/>
                <w:sz w:val="22"/>
                <w:szCs w:val="22"/>
              </w:rPr>
              <w:br/>
              <w:t>---------------------------------</w:t>
            </w:r>
          </w:p>
        </w:tc>
      </w:tr>
    </w:tbl>
    <w:p w:rsidR="00F967AF" w:rsidRPr="00B3119D" w:rsidRDefault="00F967AF" w:rsidP="00F967AF">
      <w:pPr>
        <w:jc w:val="center"/>
        <w:rPr>
          <w:b/>
          <w:bCs/>
          <w:sz w:val="22"/>
          <w:szCs w:val="22"/>
        </w:rPr>
      </w:pPr>
    </w:p>
    <w:p w:rsidR="00F967AF" w:rsidRPr="00B3119D" w:rsidRDefault="00F967AF" w:rsidP="00F967AF">
      <w:pPr>
        <w:jc w:val="center"/>
        <w:rPr>
          <w:b/>
          <w:bCs/>
          <w:sz w:val="22"/>
          <w:szCs w:val="22"/>
        </w:rPr>
      </w:pPr>
      <w:r w:rsidRPr="00B3119D">
        <w:rPr>
          <w:b/>
          <w:bCs/>
          <w:sz w:val="22"/>
          <w:szCs w:val="22"/>
        </w:rPr>
        <w:t>KẾ HOẠCH</w:t>
      </w:r>
    </w:p>
    <w:p w:rsidR="00F967AF" w:rsidRPr="00B3119D" w:rsidRDefault="00F967AF" w:rsidP="00F967AF">
      <w:pPr>
        <w:jc w:val="center"/>
        <w:rPr>
          <w:i/>
          <w:iCs/>
          <w:sz w:val="22"/>
          <w:szCs w:val="22"/>
        </w:rPr>
      </w:pPr>
      <w:r w:rsidRPr="00B3119D">
        <w:rPr>
          <w:bCs/>
          <w:i/>
          <w:sz w:val="22"/>
          <w:szCs w:val="22"/>
        </w:rPr>
        <w:t>(Áp dụng đối với đ</w:t>
      </w:r>
      <w:r w:rsidRPr="00B3119D">
        <w:rPr>
          <w:i/>
          <w:iCs/>
          <w:sz w:val="22"/>
          <w:szCs w:val="22"/>
        </w:rPr>
        <w:t>ề án điểm, đề án nhóm)</w:t>
      </w:r>
    </w:p>
    <w:p w:rsidR="00F967AF" w:rsidRPr="00B3119D" w:rsidRDefault="00F967AF" w:rsidP="00F967AF">
      <w:pPr>
        <w:jc w:val="center"/>
        <w:rPr>
          <w:b/>
          <w:iCs/>
          <w:sz w:val="22"/>
          <w:szCs w:val="22"/>
        </w:rPr>
      </w:pPr>
    </w:p>
    <w:p w:rsidR="00F967AF" w:rsidRPr="00B3119D" w:rsidRDefault="00F967AF" w:rsidP="00F967AF">
      <w:pPr>
        <w:jc w:val="center"/>
        <w:rPr>
          <w:b/>
          <w:iCs/>
          <w:sz w:val="22"/>
          <w:szCs w:val="22"/>
        </w:rPr>
      </w:pPr>
      <w:r w:rsidRPr="00B3119D">
        <w:rPr>
          <w:b/>
          <w:iCs/>
          <w:sz w:val="22"/>
          <w:szCs w:val="22"/>
        </w:rPr>
        <w:t>Tên đề án:……………………………..…………………………………</w:t>
      </w:r>
    </w:p>
    <w:p w:rsidR="00F967AF" w:rsidRPr="00B3119D" w:rsidRDefault="00F967AF" w:rsidP="00F967AF">
      <w:pPr>
        <w:jc w:val="center"/>
        <w:rPr>
          <w:b/>
          <w:sz w:val="22"/>
          <w:szCs w:val="22"/>
        </w:rPr>
      </w:pPr>
      <w:r w:rsidRPr="00B3119D">
        <w:rPr>
          <w:b/>
          <w:iCs/>
          <w:sz w:val="22"/>
          <w:szCs w:val="22"/>
        </w:rPr>
        <w:t>Đơn vị thực hiện:………………………………………………………..</w:t>
      </w:r>
    </w:p>
    <w:p w:rsidR="00F967AF" w:rsidRPr="00B3119D" w:rsidRDefault="00F967AF" w:rsidP="00F967AF">
      <w:pPr>
        <w:spacing w:before="120" w:after="120"/>
        <w:ind w:firstLine="720"/>
        <w:jc w:val="center"/>
        <w:rPr>
          <w:b/>
          <w:bCs/>
          <w:sz w:val="22"/>
          <w:szCs w:val="22"/>
        </w:rPr>
      </w:pPr>
    </w:p>
    <w:p w:rsidR="00F967AF" w:rsidRPr="00B3119D" w:rsidRDefault="00F967AF" w:rsidP="00F967AF">
      <w:pPr>
        <w:shd w:val="clear" w:color="auto" w:fill="FFFFFF"/>
        <w:spacing w:before="60" w:after="60"/>
        <w:ind w:firstLine="720"/>
        <w:jc w:val="both"/>
        <w:rPr>
          <w:spacing w:val="-4"/>
          <w:sz w:val="22"/>
          <w:szCs w:val="22"/>
          <w:lang w:val="vi-VN"/>
        </w:rPr>
      </w:pPr>
      <w:r w:rsidRPr="00B3119D">
        <w:rPr>
          <w:i/>
          <w:iCs/>
          <w:spacing w:val="-4"/>
          <w:sz w:val="22"/>
          <w:szCs w:val="22"/>
          <w:lang w:val="vi-VN"/>
        </w:rPr>
        <w:t>- Căn cứ Nghị định số </w:t>
      </w:r>
      <w:hyperlink r:id="rId23" w:tgtFrame="_blank" w:history="1">
        <w:r w:rsidRPr="00B3119D">
          <w:rPr>
            <w:i/>
            <w:iCs/>
            <w:spacing w:val="-4"/>
            <w:sz w:val="22"/>
            <w:szCs w:val="22"/>
            <w:lang w:val="vi-VN"/>
          </w:rPr>
          <w:t>45/2012/NĐ-CP</w:t>
        </w:r>
      </w:hyperlink>
      <w:r w:rsidRPr="00B3119D">
        <w:rPr>
          <w:i/>
          <w:iCs/>
          <w:spacing w:val="-4"/>
          <w:sz w:val="22"/>
          <w:szCs w:val="22"/>
          <w:lang w:val="vi-VN"/>
        </w:rPr>
        <w:t> ngày 21 tháng 5 năm 2012 của Chính phủ về khuyến công;</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Thông tư  số </w:t>
      </w:r>
      <w:hyperlink r:id="rId24" w:tgtFrame="_blank" w:history="1">
        <w:r w:rsidRPr="00B3119D">
          <w:rPr>
            <w:i/>
            <w:iCs/>
            <w:sz w:val="22"/>
            <w:szCs w:val="22"/>
            <w:lang w:val="vi-VN"/>
          </w:rPr>
          <w:t>46/2012/TT-BCT</w:t>
        </w:r>
      </w:hyperlink>
      <w:r w:rsidRPr="00B3119D">
        <w:rPr>
          <w:i/>
          <w:iCs/>
          <w:sz w:val="22"/>
          <w:szCs w:val="22"/>
          <w:lang w:val="vi-VN"/>
        </w:rPr>
        <w:t> ngày  28 tháng 12 năm 2012 của Bộ trưởng Bộ Công Thương quy định chi tiết một số nội dung của Nghị định số </w:t>
      </w:r>
      <w:hyperlink r:id="rId25" w:tgtFrame="_blank" w:history="1">
        <w:r w:rsidRPr="00B3119D">
          <w:rPr>
            <w:i/>
            <w:iCs/>
            <w:sz w:val="22"/>
            <w:szCs w:val="22"/>
            <w:lang w:val="vi-VN"/>
          </w:rPr>
          <w:t>45/2012/NĐ-CP</w:t>
        </w:r>
      </w:hyperlink>
      <w:r w:rsidRPr="00B3119D">
        <w:rPr>
          <w:i/>
          <w:iCs/>
          <w:sz w:val="22"/>
          <w:szCs w:val="22"/>
          <w:lang w:val="vi-VN"/>
        </w:rPr>
        <w:t> của Chính phủ (được sửa đổi, bổ sung bởi Thông tư số 20/2017/TT-BCT ngày 29 tháng 9 năm 2017);</w:t>
      </w:r>
    </w:p>
    <w:p w:rsidR="00F967AF" w:rsidRPr="00B3119D" w:rsidRDefault="00F967AF" w:rsidP="00F967AF">
      <w:pPr>
        <w:shd w:val="clear" w:color="auto" w:fill="FFFFFF"/>
        <w:spacing w:before="120" w:after="120"/>
        <w:ind w:firstLine="720"/>
        <w:jc w:val="both"/>
        <w:rPr>
          <w:i/>
          <w:iCs/>
          <w:spacing w:val="-4"/>
          <w:sz w:val="22"/>
          <w:szCs w:val="22"/>
          <w:lang w:val="vi-VN"/>
        </w:rPr>
      </w:pPr>
      <w:r w:rsidRPr="00B3119D">
        <w:rPr>
          <w:i/>
          <w:iCs/>
          <w:spacing w:val="-4"/>
          <w:sz w:val="22"/>
          <w:szCs w:val="22"/>
          <w:lang w:val="vi-VN"/>
        </w:rPr>
        <w:t>- Căn cứ Thông tư số </w:t>
      </w:r>
      <w:hyperlink r:id="rId26" w:tgtFrame="_blank" w:history="1">
        <w:r w:rsidRPr="00B3119D">
          <w:rPr>
            <w:i/>
            <w:iCs/>
            <w:spacing w:val="-4"/>
            <w:sz w:val="22"/>
            <w:szCs w:val="22"/>
            <w:lang w:val="vi-VN"/>
          </w:rPr>
          <w:t>36/2013/TT-BCT </w:t>
        </w:r>
      </w:hyperlink>
      <w:r w:rsidRPr="00B3119D">
        <w:rPr>
          <w:i/>
          <w:iCs/>
          <w:spacing w:val="-4"/>
          <w:sz w:val="22"/>
          <w:szCs w:val="22"/>
          <w:lang w:val="vi-VN"/>
        </w:rPr>
        <w:t> ngày 27  tháng 12  năm 2013 của Bộ trưởng Bộ Công Thương quy định về việc xây dựng kế hoạch, tổ chức thực hiện và quản lý kinh phí khuyến công quốc gia (</w:t>
      </w:r>
      <w:r w:rsidRPr="00B3119D">
        <w:rPr>
          <w:i/>
          <w:iCs/>
          <w:sz w:val="22"/>
          <w:szCs w:val="22"/>
          <w:lang w:val="vi-VN"/>
        </w:rPr>
        <w:t>được sửa đổi, bổ sung bởi Thông tư số      /2018/TT-BCT ngày      tháng     năm 2018);</w:t>
      </w:r>
    </w:p>
    <w:p w:rsidR="00F967AF" w:rsidRPr="00B3119D" w:rsidRDefault="00F967AF" w:rsidP="00F967AF">
      <w:pPr>
        <w:shd w:val="clear" w:color="auto" w:fill="FFFFFF"/>
        <w:spacing w:before="120" w:after="120"/>
        <w:ind w:firstLine="720"/>
        <w:jc w:val="both"/>
        <w:rPr>
          <w:i/>
          <w:iCs/>
          <w:spacing w:val="-4"/>
          <w:sz w:val="22"/>
          <w:szCs w:val="22"/>
          <w:lang w:val="vi-VN"/>
        </w:rPr>
      </w:pPr>
      <w:r w:rsidRPr="00B3119D">
        <w:rPr>
          <w:i/>
          <w:iCs/>
          <w:spacing w:val="-4"/>
          <w:sz w:val="22"/>
          <w:szCs w:val="22"/>
          <w:lang w:val="vi-VN"/>
        </w:rPr>
        <w:t>- Căn cứ Hồ sơ đề án đăng ký kế hoạch khuyến công quốc gia năm ... của…;</w:t>
      </w:r>
    </w:p>
    <w:p w:rsidR="00F967AF" w:rsidRPr="00B3119D" w:rsidRDefault="00F967AF" w:rsidP="00F967AF">
      <w:pPr>
        <w:shd w:val="clear" w:color="auto" w:fill="FFFFFF"/>
        <w:spacing w:before="120" w:after="120"/>
        <w:ind w:firstLine="720"/>
        <w:jc w:val="both"/>
        <w:rPr>
          <w:i/>
          <w:iCs/>
          <w:spacing w:val="-4"/>
          <w:sz w:val="22"/>
          <w:szCs w:val="22"/>
          <w:lang w:val="vi-VN"/>
        </w:rPr>
      </w:pPr>
      <w:r w:rsidRPr="00B3119D">
        <w:rPr>
          <w:i/>
          <w:iCs/>
          <w:spacing w:val="-4"/>
          <w:sz w:val="22"/>
          <w:szCs w:val="22"/>
          <w:lang w:val="vi-VN"/>
        </w:rPr>
        <w:t>- Căn cứ Quyết định số..../QĐ-BCT ngày…tháng…năm …của Bộ trưởng Bộ Công Thương về việc giao kế hoạch kinh phí khuyến công quốc gia năm 2018;</w:t>
      </w:r>
    </w:p>
    <w:p w:rsidR="00F967AF" w:rsidRPr="00B3119D" w:rsidRDefault="00F967AF" w:rsidP="00F967AF">
      <w:pPr>
        <w:shd w:val="clear" w:color="auto" w:fill="FFFFFF"/>
        <w:spacing w:before="120" w:after="120"/>
        <w:ind w:firstLine="720"/>
        <w:jc w:val="both"/>
        <w:rPr>
          <w:i/>
          <w:iCs/>
          <w:spacing w:val="-4"/>
          <w:sz w:val="22"/>
          <w:szCs w:val="22"/>
          <w:lang w:val="vi-VN"/>
        </w:rPr>
      </w:pPr>
      <w:r w:rsidRPr="00B3119D">
        <w:rPr>
          <w:i/>
          <w:iCs/>
          <w:spacing w:val="-4"/>
          <w:sz w:val="22"/>
          <w:szCs w:val="22"/>
          <w:lang w:val="vi-VN"/>
        </w:rPr>
        <w:t>- Căn cứ Hợp đồng thực hiện đề án khuyến công quốc gia đã ký số:…../HĐ-CTĐP, ngày …../…../..... giữa Cục Công Thương địa phương và:................................;</w:t>
      </w:r>
    </w:p>
    <w:p w:rsidR="00F967AF" w:rsidRPr="00B3119D" w:rsidRDefault="00F967AF" w:rsidP="00F967AF">
      <w:pPr>
        <w:shd w:val="clear" w:color="auto" w:fill="FFFFFF"/>
        <w:spacing w:before="120" w:after="120"/>
        <w:ind w:firstLine="720"/>
        <w:jc w:val="both"/>
        <w:rPr>
          <w:i/>
          <w:iCs/>
          <w:spacing w:val="-4"/>
          <w:sz w:val="22"/>
          <w:szCs w:val="22"/>
          <w:lang w:val="vi-VN"/>
        </w:rPr>
      </w:pPr>
      <w:r w:rsidRPr="00B3119D">
        <w:rPr>
          <w:i/>
          <w:iCs/>
          <w:spacing w:val="-4"/>
          <w:sz w:val="22"/>
          <w:szCs w:val="22"/>
          <w:lang w:val="vi-VN"/>
        </w:rPr>
        <w:t>- Căn cứ kết quả kiểm tra thực tế tại cơ sở công nghiệp nông thôn (cơ sở CNNT);</w:t>
      </w:r>
    </w:p>
    <w:p w:rsidR="00F967AF" w:rsidRPr="00B3119D" w:rsidRDefault="00F967AF" w:rsidP="00F967AF">
      <w:pPr>
        <w:spacing w:before="120" w:after="120"/>
        <w:ind w:firstLine="720"/>
        <w:jc w:val="both"/>
        <w:rPr>
          <w:sz w:val="22"/>
          <w:szCs w:val="22"/>
          <w:lang w:val="vi-VN"/>
        </w:rPr>
      </w:pPr>
      <w:r w:rsidRPr="00B3119D">
        <w:rPr>
          <w:iCs/>
          <w:sz w:val="22"/>
          <w:szCs w:val="22"/>
          <w:lang w:val="vi-VN"/>
        </w:rPr>
        <w:t xml:space="preserve">Trung tâm khuyến công ... xây dựng kế hoạch triển khai </w:t>
      </w:r>
      <w:r w:rsidRPr="00B3119D">
        <w:rPr>
          <w:spacing w:val="-4"/>
          <w:sz w:val="22"/>
          <w:szCs w:val="22"/>
          <w:lang w:val="vi-VN"/>
        </w:rPr>
        <w:t>đề án KCQG điểm/đề án nhóm thực hiện năm … như sau:</w:t>
      </w:r>
    </w:p>
    <w:p w:rsidR="00F967AF" w:rsidRPr="00B3119D" w:rsidRDefault="00F967AF" w:rsidP="00F967AF">
      <w:pPr>
        <w:spacing w:before="120" w:after="120"/>
        <w:ind w:firstLine="720"/>
        <w:jc w:val="both"/>
        <w:rPr>
          <w:sz w:val="22"/>
          <w:szCs w:val="22"/>
          <w:lang w:val="vi-VN"/>
        </w:rPr>
      </w:pPr>
      <w:r w:rsidRPr="00B3119D">
        <w:rPr>
          <w:b/>
          <w:bCs/>
          <w:sz w:val="22"/>
          <w:szCs w:val="22"/>
          <w:lang w:val="vi-VN"/>
        </w:rPr>
        <w:t>I. NỘI DUNG VÀ TIẾN ĐỘ</w:t>
      </w:r>
    </w:p>
    <w:p w:rsidR="00F967AF" w:rsidRPr="00B3119D" w:rsidRDefault="00F967AF" w:rsidP="00F967AF">
      <w:pPr>
        <w:spacing w:before="120" w:after="120"/>
        <w:ind w:firstLine="720"/>
        <w:jc w:val="both"/>
        <w:rPr>
          <w:b/>
          <w:bCs/>
          <w:sz w:val="22"/>
          <w:szCs w:val="22"/>
          <w:lang w:val="vi-VN"/>
        </w:rPr>
      </w:pPr>
      <w:r w:rsidRPr="00B3119D">
        <w:rPr>
          <w:b/>
          <w:bCs/>
          <w:sz w:val="22"/>
          <w:szCs w:val="22"/>
          <w:lang w:val="vi-VN"/>
        </w:rPr>
        <w:t>1. Tên nội dung hoạt động 1:……………………………………………….………………….</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b/>
          <w:bCs/>
          <w:sz w:val="22"/>
          <w:szCs w:val="22"/>
          <w:lang w:val="vi-VN"/>
        </w:rPr>
        <w:t>1.1. Đơn vị thụ hưởng 1</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a) Các thông tin cơ bản</w:t>
      </w:r>
    </w:p>
    <w:p w:rsidR="00F967AF" w:rsidRPr="00B3119D" w:rsidRDefault="00F967AF" w:rsidP="00F967AF">
      <w:pPr>
        <w:shd w:val="clear" w:color="auto" w:fill="FFFFFF"/>
        <w:spacing w:before="120" w:after="120"/>
        <w:ind w:firstLine="720"/>
        <w:jc w:val="both"/>
        <w:rPr>
          <w:sz w:val="22"/>
          <w:szCs w:val="22"/>
          <w:lang w:val="vi-VN"/>
        </w:rPr>
      </w:pPr>
      <w:r w:rsidRPr="00B3119D">
        <w:rPr>
          <w:sz w:val="22"/>
          <w:szCs w:val="22"/>
          <w:lang w:val="vi-VN"/>
        </w:rPr>
        <w:t>- Tên cơ sở công nghiệp nông thôn....; Giấy chứng nhận đăng ký kinh doanh/Giấy chứng nhận đăng ký doanh nghiệp số: ... ; ngành nghề kinh doanh (có liên quan): …; ngày cấp: …; nơi cấp....</w:t>
      </w:r>
    </w:p>
    <w:p w:rsidR="00F967AF" w:rsidRPr="00B3119D" w:rsidRDefault="00F967AF" w:rsidP="00F967AF">
      <w:pPr>
        <w:shd w:val="clear" w:color="auto" w:fill="FFFFFF"/>
        <w:spacing w:before="120" w:after="120"/>
        <w:ind w:left="720"/>
        <w:rPr>
          <w:bCs/>
          <w:sz w:val="22"/>
          <w:szCs w:val="22"/>
          <w:lang w:val="vi-VN"/>
        </w:rPr>
      </w:pPr>
      <w:r w:rsidRPr="00B3119D">
        <w:rPr>
          <w:bCs/>
          <w:sz w:val="22"/>
          <w:szCs w:val="22"/>
          <w:lang w:val="vi-VN"/>
        </w:rPr>
        <w:t>- Địa điểm đăng ký kinh doanh</w:t>
      </w:r>
      <w:r w:rsidRPr="00B3119D">
        <w:rPr>
          <w:sz w:val="22"/>
          <w:szCs w:val="22"/>
          <w:lang w:val="vi-VN"/>
        </w:rPr>
        <w:t>:……..…..….…;</w:t>
      </w:r>
      <w:r w:rsidRPr="00B3119D">
        <w:rPr>
          <w:bCs/>
          <w:sz w:val="22"/>
          <w:szCs w:val="22"/>
          <w:lang w:val="vi-VN"/>
        </w:rPr>
        <w:t xml:space="preserve"> Địa điểm thực hiện: </w:t>
      </w:r>
      <w:r w:rsidRPr="00B3119D">
        <w:rPr>
          <w:sz w:val="22"/>
          <w:szCs w:val="22"/>
          <w:lang w:val="vi-VN"/>
        </w:rPr>
        <w:t>.........................................</w:t>
      </w:r>
    </w:p>
    <w:p w:rsidR="00F967AF" w:rsidRPr="00B3119D" w:rsidRDefault="00F967AF" w:rsidP="00F967AF">
      <w:pPr>
        <w:shd w:val="clear" w:color="auto" w:fill="FFFFFF"/>
        <w:spacing w:before="120" w:after="120"/>
        <w:ind w:firstLine="720"/>
        <w:jc w:val="both"/>
        <w:rPr>
          <w:sz w:val="22"/>
          <w:szCs w:val="22"/>
          <w:lang w:val="vi-VN"/>
        </w:rPr>
      </w:pPr>
      <w:r w:rsidRPr="00B3119D">
        <w:rPr>
          <w:sz w:val="22"/>
          <w:szCs w:val="22"/>
          <w:lang w:val="vi-VN"/>
        </w:rPr>
        <w:t>- Số lao động động tham gia bảo hiểm xã hội bình quân năm … là…lao động. Tổng doanh thu của năm là… đồng; Tổng nguồn vốn là…đồng theo Báo cáo tài chính năm..</w:t>
      </w:r>
      <w:r w:rsidRPr="00B3119D">
        <w:rPr>
          <w:sz w:val="22"/>
          <w:szCs w:val="22"/>
          <w:vertAlign w:val="superscript"/>
          <w:lang w:val="vi-VN"/>
        </w:rPr>
        <w:t xml:space="preserve"> (1)</w:t>
      </w:r>
      <w:r w:rsidRPr="00B3119D">
        <w:rPr>
          <w:sz w:val="22"/>
          <w:szCs w:val="22"/>
          <w:lang w:val="vi-VN"/>
        </w:rPr>
        <w:t>.</w:t>
      </w:r>
    </w:p>
    <w:p w:rsidR="00F967AF" w:rsidRPr="00B3119D" w:rsidRDefault="00F967AF" w:rsidP="00F967AF">
      <w:pPr>
        <w:shd w:val="clear" w:color="auto" w:fill="FFFFFF"/>
        <w:spacing w:before="120" w:after="120"/>
        <w:ind w:firstLine="720"/>
        <w:rPr>
          <w:sz w:val="22"/>
          <w:szCs w:val="22"/>
          <w:lang w:val="vi-VN"/>
        </w:rPr>
      </w:pPr>
      <w:r w:rsidRPr="00B3119D">
        <w:rPr>
          <w:sz w:val="22"/>
          <w:szCs w:val="22"/>
          <w:lang w:val="vi-VN"/>
        </w:rPr>
        <w:t>Nhận xét: (Tên cơ sở công nghiệp nông thôn) là đúng đối tượng theo quy định.</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b) Nội dung, tiến độ, địa điểm triển khai</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 Nội dung và tiến độ: (Nêu cụ thể nội dung, chỉ tiêu, tiến độ thực hiện).</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 Địa điểm triển khai ………………………………………………………</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c) Tổng kinh phí:... triệu đồng. Trong đó, Kinh phí KCQG:..... triệu đồng; Kinh phí của cơ sở CNNT:... triệu đồng, ....</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pacing w:val="-2"/>
          <w:sz w:val="22"/>
          <w:szCs w:val="22"/>
          <w:lang w:val="vi-VN"/>
        </w:rPr>
      </w:pPr>
      <w:r w:rsidRPr="00B3119D">
        <w:rPr>
          <w:rFonts w:ascii="Times New Roman" w:hAnsi="Times New Roman" w:cs="Times New Roman"/>
          <w:spacing w:val="-2"/>
          <w:sz w:val="22"/>
          <w:szCs w:val="22"/>
          <w:lang w:val="vi-VN"/>
        </w:rPr>
        <w:t xml:space="preserve">Cam kết nội dung đề nghị hỗ trợ chưa được hỗ trợ từ bất kỳ nguồn ngân sách nào của </w:t>
      </w:r>
      <w:r w:rsidR="00AE10EC" w:rsidRPr="00CA3853">
        <w:rPr>
          <w:rFonts w:ascii="Times New Roman" w:hAnsi="Times New Roman" w:cs="Times New Roman"/>
          <w:spacing w:val="-2"/>
          <w:sz w:val="22"/>
          <w:szCs w:val="22"/>
          <w:lang w:val="vi-VN"/>
        </w:rPr>
        <w:t>N</w:t>
      </w:r>
      <w:r w:rsidR="00AE10EC" w:rsidRPr="00B3119D">
        <w:rPr>
          <w:rFonts w:ascii="Times New Roman" w:hAnsi="Times New Roman" w:cs="Times New Roman"/>
          <w:spacing w:val="-2"/>
          <w:sz w:val="22"/>
          <w:szCs w:val="22"/>
          <w:lang w:val="vi-VN"/>
        </w:rPr>
        <w:t xml:space="preserve">hà </w:t>
      </w:r>
      <w:r w:rsidRPr="00B3119D">
        <w:rPr>
          <w:rFonts w:ascii="Times New Roman" w:hAnsi="Times New Roman" w:cs="Times New Roman"/>
          <w:spacing w:val="-2"/>
          <w:sz w:val="22"/>
          <w:szCs w:val="22"/>
          <w:lang w:val="vi-VN"/>
        </w:rPr>
        <w:t>nước.</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b/>
          <w:bCs/>
          <w:sz w:val="22"/>
          <w:szCs w:val="22"/>
          <w:lang w:val="vi-VN"/>
        </w:rPr>
        <w:t>1.2. Đơn vị thụ hưởng 2</w:t>
      </w:r>
      <w:r w:rsidRPr="00B3119D">
        <w:rPr>
          <w:rFonts w:ascii="Times New Roman" w:hAnsi="Times New Roman" w:cs="Times New Roman"/>
          <w:sz w:val="22"/>
          <w:szCs w:val="22"/>
          <w:lang w:val="vi-VN"/>
        </w:rPr>
        <w:t xml:space="preserve">: </w:t>
      </w:r>
      <w:r w:rsidRPr="00B3119D">
        <w:rPr>
          <w:rFonts w:ascii="Times New Roman" w:hAnsi="Times New Roman" w:cs="Times New Roman"/>
          <w:i/>
          <w:sz w:val="22"/>
          <w:szCs w:val="22"/>
          <w:lang w:val="vi-VN"/>
        </w:rPr>
        <w:t>(chi tiết  như mục 1.1)</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b/>
          <w:bCs/>
          <w:sz w:val="22"/>
          <w:szCs w:val="22"/>
          <w:lang w:val="vi-VN"/>
        </w:rPr>
        <w:lastRenderedPageBreak/>
        <w:t>2. Tên nội dung hoạt động 2:</w:t>
      </w:r>
      <w:r w:rsidRPr="00B3119D">
        <w:rPr>
          <w:rFonts w:ascii="Times New Roman" w:hAnsi="Times New Roman" w:cs="Times New Roman"/>
          <w:sz w:val="22"/>
          <w:szCs w:val="22"/>
          <w:lang w:val="vi-VN"/>
        </w:rPr>
        <w:t> </w:t>
      </w:r>
      <w:r w:rsidRPr="00B3119D">
        <w:rPr>
          <w:rFonts w:ascii="Times New Roman" w:hAnsi="Times New Roman" w:cs="Times New Roman"/>
          <w:i/>
          <w:iCs/>
          <w:sz w:val="22"/>
          <w:szCs w:val="22"/>
          <w:lang w:val="vi-VN"/>
        </w:rPr>
        <w:t>(</w:t>
      </w:r>
      <w:r w:rsidRPr="00B3119D">
        <w:rPr>
          <w:rFonts w:ascii="Times New Roman" w:hAnsi="Times New Roman" w:cs="Times New Roman"/>
          <w:i/>
          <w:sz w:val="22"/>
          <w:szCs w:val="22"/>
          <w:lang w:val="vi-VN"/>
        </w:rPr>
        <w:t xml:space="preserve">tương tự </w:t>
      </w:r>
      <w:r w:rsidRPr="00B3119D">
        <w:rPr>
          <w:rFonts w:ascii="Times New Roman" w:hAnsi="Times New Roman" w:cs="Times New Roman"/>
          <w:i/>
          <w:iCs/>
          <w:sz w:val="22"/>
          <w:szCs w:val="22"/>
          <w:lang w:val="vi-VN"/>
        </w:rPr>
        <w:t>như mục 1)</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b/>
          <w:bCs/>
          <w:sz w:val="22"/>
          <w:szCs w:val="22"/>
          <w:lang w:val="vi-VN"/>
        </w:rPr>
        <w:t>II. TỔ CHỨC THỰC HIỆN</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Nêu cụ thể phương án tổ chức thực hiện.</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Trên đây là kế hoạch triển khai thực hiện đề án KCQG điểm thực hiện năm … (Tên đề án) của Trung tâm khuyến công… Đề nghị Cục Công Thương địa phương theo dõi, tạm ứng kinh phí cho Trung tâm/đơn vị triển khai thực hiện./.</w:t>
      </w:r>
    </w:p>
    <w:tbl>
      <w:tblPr>
        <w:tblW w:w="9322" w:type="dxa"/>
        <w:tblCellSpacing w:w="0" w:type="dxa"/>
        <w:shd w:val="clear" w:color="auto" w:fill="FFFFFF"/>
        <w:tblCellMar>
          <w:left w:w="0" w:type="dxa"/>
          <w:right w:w="0" w:type="dxa"/>
        </w:tblCellMar>
        <w:tblLook w:val="04A0" w:firstRow="1" w:lastRow="0" w:firstColumn="1" w:lastColumn="0" w:noHBand="0" w:noVBand="1"/>
      </w:tblPr>
      <w:tblGrid>
        <w:gridCol w:w="4928"/>
        <w:gridCol w:w="4394"/>
      </w:tblGrid>
      <w:tr w:rsidR="00F967AF" w:rsidRPr="006B473F" w:rsidTr="00CA3853">
        <w:trPr>
          <w:tblCellSpacing w:w="0" w:type="dxa"/>
        </w:trPr>
        <w:tc>
          <w:tcPr>
            <w:tcW w:w="4928" w:type="dxa"/>
            <w:shd w:val="clear" w:color="auto" w:fill="FFFFFF"/>
            <w:tcMar>
              <w:top w:w="0" w:type="dxa"/>
              <w:left w:w="108" w:type="dxa"/>
              <w:bottom w:w="0" w:type="dxa"/>
              <w:right w:w="108" w:type="dxa"/>
            </w:tcMar>
            <w:hideMark/>
          </w:tcPr>
          <w:p w:rsidR="00F967AF" w:rsidRPr="00B3119D" w:rsidRDefault="00F967AF" w:rsidP="00CA3853">
            <w:pPr>
              <w:jc w:val="center"/>
              <w:rPr>
                <w:b/>
                <w:bCs/>
                <w:sz w:val="22"/>
                <w:szCs w:val="22"/>
                <w:lang w:val="vi-VN"/>
              </w:rPr>
            </w:pPr>
          </w:p>
          <w:p w:rsidR="00F967AF" w:rsidRPr="00B3119D" w:rsidRDefault="00F967AF" w:rsidP="00CA3853">
            <w:pPr>
              <w:jc w:val="center"/>
              <w:rPr>
                <w:b/>
                <w:bCs/>
                <w:sz w:val="22"/>
                <w:szCs w:val="22"/>
                <w:lang w:val="vi-VN"/>
              </w:rPr>
            </w:pPr>
            <w:r w:rsidRPr="00B3119D">
              <w:rPr>
                <w:b/>
                <w:bCs/>
                <w:sz w:val="22"/>
                <w:szCs w:val="22"/>
                <w:lang w:val="vi-VN"/>
              </w:rPr>
              <w:t xml:space="preserve">Ý KIẾN THẨM ĐỊNH CỦA </w:t>
            </w:r>
          </w:p>
          <w:p w:rsidR="00F967AF" w:rsidRPr="00B3119D" w:rsidRDefault="00F967AF" w:rsidP="00CA3853">
            <w:pPr>
              <w:jc w:val="center"/>
              <w:rPr>
                <w:b/>
                <w:bCs/>
                <w:sz w:val="22"/>
                <w:szCs w:val="22"/>
                <w:lang w:val="vi-VN"/>
              </w:rPr>
            </w:pPr>
            <w:r w:rsidRPr="00B3119D">
              <w:rPr>
                <w:b/>
                <w:bCs/>
                <w:sz w:val="22"/>
                <w:szCs w:val="22"/>
                <w:lang w:val="vi-VN"/>
              </w:rPr>
              <w:t>SỞ CÔNG THƯƠNG</w:t>
            </w:r>
          </w:p>
          <w:p w:rsidR="00F967AF" w:rsidRPr="00B3119D" w:rsidRDefault="00F967AF" w:rsidP="00CA3853">
            <w:pPr>
              <w:jc w:val="center"/>
              <w:rPr>
                <w:i/>
                <w:sz w:val="22"/>
                <w:szCs w:val="22"/>
                <w:lang w:val="vi-VN"/>
              </w:rPr>
            </w:pPr>
            <w:r w:rsidRPr="00B3119D">
              <w:rPr>
                <w:bCs/>
                <w:i/>
                <w:sz w:val="22"/>
                <w:szCs w:val="22"/>
                <w:lang w:val="vi-VN"/>
              </w:rPr>
              <w:t>(Ghi rõ ý kiến thẩm định; ký tên, đóng dấu)</w:t>
            </w:r>
          </w:p>
        </w:tc>
        <w:tc>
          <w:tcPr>
            <w:tcW w:w="4394" w:type="dxa"/>
            <w:shd w:val="clear" w:color="auto" w:fill="FFFFFF"/>
            <w:tcMar>
              <w:top w:w="0" w:type="dxa"/>
              <w:left w:w="108" w:type="dxa"/>
              <w:bottom w:w="0" w:type="dxa"/>
              <w:right w:w="108" w:type="dxa"/>
            </w:tcMar>
            <w:hideMark/>
          </w:tcPr>
          <w:p w:rsidR="00F967AF" w:rsidRPr="00B3119D" w:rsidRDefault="00F967AF" w:rsidP="00CA3853">
            <w:pPr>
              <w:jc w:val="center"/>
              <w:rPr>
                <w:b/>
                <w:bCs/>
                <w:sz w:val="22"/>
                <w:szCs w:val="22"/>
                <w:lang w:val="vi-VN"/>
              </w:rPr>
            </w:pPr>
          </w:p>
          <w:p w:rsidR="00F967AF" w:rsidRPr="00B3119D" w:rsidRDefault="00F967AF" w:rsidP="00CA3853">
            <w:pPr>
              <w:jc w:val="center"/>
              <w:rPr>
                <w:b/>
                <w:bCs/>
                <w:sz w:val="22"/>
                <w:szCs w:val="22"/>
                <w:lang w:val="vi-VN"/>
              </w:rPr>
            </w:pPr>
            <w:r w:rsidRPr="00B3119D">
              <w:rPr>
                <w:b/>
                <w:bCs/>
                <w:sz w:val="22"/>
                <w:szCs w:val="22"/>
                <w:lang w:val="vi-VN"/>
              </w:rPr>
              <w:t>TRUNG TÂM KHUYẾN CÔNG</w:t>
            </w:r>
          </w:p>
          <w:p w:rsidR="00F967AF" w:rsidRPr="00B3119D" w:rsidRDefault="00F967AF" w:rsidP="00CA3853">
            <w:pPr>
              <w:jc w:val="center"/>
              <w:rPr>
                <w:i/>
                <w:sz w:val="22"/>
                <w:szCs w:val="22"/>
                <w:lang w:val="vi-VN"/>
              </w:rPr>
            </w:pPr>
            <w:r w:rsidRPr="00B3119D">
              <w:rPr>
                <w:bCs/>
                <w:i/>
                <w:sz w:val="22"/>
                <w:szCs w:val="22"/>
                <w:lang w:val="vi-VN"/>
              </w:rPr>
              <w:t>(ký tên, đóng dấu)</w:t>
            </w:r>
          </w:p>
        </w:tc>
      </w:tr>
    </w:tbl>
    <w:p w:rsidR="00F967AF" w:rsidRPr="00B3119D" w:rsidRDefault="00F967AF" w:rsidP="00F967AF">
      <w:pPr>
        <w:spacing w:after="200" w:line="276" w:lineRule="auto"/>
        <w:rPr>
          <w:b/>
          <w:bCs/>
          <w:sz w:val="22"/>
          <w:szCs w:val="22"/>
          <w:lang w:val="vi-VN"/>
        </w:rPr>
      </w:pPr>
    </w:p>
    <w:p w:rsidR="00F967AF" w:rsidRPr="00CA3853" w:rsidRDefault="00F967AF" w:rsidP="00F967AF">
      <w:pPr>
        <w:spacing w:after="200" w:line="276" w:lineRule="auto"/>
        <w:rPr>
          <w:lang w:val="vi-VN"/>
        </w:rPr>
      </w:pPr>
    </w:p>
    <w:p w:rsidR="00AE10EC" w:rsidRPr="009C6CBF" w:rsidRDefault="00AE10EC" w:rsidP="00F967AF">
      <w:pPr>
        <w:spacing w:after="200" w:line="276" w:lineRule="auto"/>
        <w:rPr>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CA3853" w:rsidRDefault="00AE10EC" w:rsidP="00CA3853">
      <w:pPr>
        <w:shd w:val="clear" w:color="auto" w:fill="FFFFFF"/>
        <w:spacing w:after="120" w:line="234" w:lineRule="atLeast"/>
        <w:rPr>
          <w:sz w:val="22"/>
          <w:szCs w:val="22"/>
          <w:lang w:val="vi-VN"/>
        </w:rPr>
      </w:pPr>
      <w:r w:rsidRPr="00CA3853">
        <w:rPr>
          <w:sz w:val="22"/>
          <w:szCs w:val="22"/>
          <w:lang w:val="vi-VN"/>
        </w:rPr>
        <w:t>__________________________</w:t>
      </w:r>
    </w:p>
    <w:p w:rsidR="00F967AF" w:rsidRPr="00CA3853" w:rsidRDefault="00F967AF" w:rsidP="00CA3853">
      <w:pPr>
        <w:shd w:val="clear" w:color="auto" w:fill="FFFFFF"/>
        <w:spacing w:after="120" w:line="234" w:lineRule="atLeast"/>
        <w:jc w:val="both"/>
        <w:rPr>
          <w:sz w:val="20"/>
          <w:szCs w:val="20"/>
          <w:lang w:val="vi-VN"/>
        </w:rPr>
      </w:pPr>
      <w:r w:rsidRPr="00CA3853">
        <w:rPr>
          <w:sz w:val="20"/>
          <w:szCs w:val="20"/>
          <w:vertAlign w:val="superscript"/>
          <w:lang w:val="vi-VN"/>
        </w:rPr>
        <w:t>(1)</w:t>
      </w:r>
      <w:r w:rsidRPr="00CA3853">
        <w:rPr>
          <w:sz w:val="20"/>
          <w:szCs w:val="20"/>
          <w:lang w:val="vi-VN"/>
        </w:rPr>
        <w:t>. Chỉ ghi đối với cơ sở công nghiệp nông thôn là doanh nghiệp nhỏ và vừa. Hợp tác xã, Tổ hợp tác, Hộ kinh doanh cá thể, các cơ sở công nghiệp áp dụng sản xuất sạch hơn không phải ghi phần này.</w:t>
      </w: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jc w:val="center"/>
        <w:rPr>
          <w:b/>
          <w:bCs/>
          <w:sz w:val="22"/>
          <w:szCs w:val="22"/>
          <w:lang w:val="vi-VN"/>
        </w:rPr>
      </w:pPr>
    </w:p>
    <w:p w:rsidR="00F967AF" w:rsidRPr="00B3119D" w:rsidRDefault="00F967AF" w:rsidP="00F967AF">
      <w:pPr>
        <w:shd w:val="clear" w:color="auto" w:fill="FFFFFF"/>
        <w:spacing w:after="120" w:line="234" w:lineRule="atLeast"/>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DA7CB3" w:rsidRDefault="00DA7CB3" w:rsidP="00F967AF">
      <w:pPr>
        <w:shd w:val="clear" w:color="auto" w:fill="FFFFFF"/>
        <w:jc w:val="both"/>
        <w:rPr>
          <w:b/>
          <w:bCs/>
          <w:sz w:val="28"/>
          <w:szCs w:val="22"/>
          <w:u w:val="single"/>
          <w:lang w:val="vi-VN"/>
        </w:rPr>
        <w:sectPr w:rsidR="00DA7CB3" w:rsidSect="00962967">
          <w:pgSz w:w="11907" w:h="16840" w:code="9"/>
          <w:pgMar w:top="1134" w:right="1134" w:bottom="1134" w:left="1701" w:header="720" w:footer="720" w:gutter="0"/>
          <w:cols w:space="720"/>
          <w:titlePg/>
          <w:docGrid w:linePitch="381"/>
        </w:sectPr>
      </w:pPr>
    </w:p>
    <w:p w:rsidR="00F967AF" w:rsidRPr="00B3119D" w:rsidRDefault="00F967AF" w:rsidP="00F967AF">
      <w:pPr>
        <w:shd w:val="clear" w:color="auto" w:fill="FFFFFF"/>
        <w:jc w:val="both"/>
        <w:rPr>
          <w:b/>
          <w:bCs/>
          <w:sz w:val="28"/>
          <w:szCs w:val="22"/>
          <w:u w:val="single"/>
          <w:lang w:val="vi-VN"/>
        </w:rPr>
      </w:pPr>
      <w:r w:rsidRPr="00B3119D">
        <w:rPr>
          <w:b/>
          <w:bCs/>
          <w:sz w:val="28"/>
          <w:szCs w:val="22"/>
          <w:u w:val="single"/>
          <w:lang w:val="vi-VN"/>
        </w:rPr>
        <w:lastRenderedPageBreak/>
        <w:t>Mẫu số 16</w:t>
      </w: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r w:rsidRPr="00B3119D">
        <w:rPr>
          <w:b/>
          <w:bCs/>
          <w:sz w:val="22"/>
          <w:szCs w:val="22"/>
          <w:lang w:val="vi-VN"/>
        </w:rPr>
        <w:t>BẢN ĐĂNG KÝ KẾ HOẠCH KHUYẾN CÔNG QUỐC GIA NĂM….</w:t>
      </w:r>
    </w:p>
    <w:p w:rsidR="00F967AF" w:rsidRPr="00B3119D" w:rsidRDefault="00F967AF" w:rsidP="00F967AF">
      <w:pPr>
        <w:shd w:val="clear" w:color="auto" w:fill="FFFFFF"/>
        <w:jc w:val="center"/>
        <w:rPr>
          <w:bCs/>
          <w:i/>
          <w:sz w:val="22"/>
          <w:szCs w:val="22"/>
          <w:lang w:val="vi-VN"/>
        </w:rPr>
      </w:pPr>
      <w:r w:rsidRPr="00B3119D">
        <w:rPr>
          <w:bCs/>
          <w:i/>
          <w:sz w:val="22"/>
          <w:szCs w:val="22"/>
          <w:lang w:val="vi-VN"/>
        </w:rPr>
        <w:t>(Áp dụng đối với nội dung hoạt động khuyến công thuộc các</w:t>
      </w:r>
    </w:p>
    <w:p w:rsidR="00F967AF" w:rsidRPr="00B3119D" w:rsidRDefault="00F967AF" w:rsidP="00F967AF">
      <w:pPr>
        <w:shd w:val="clear" w:color="auto" w:fill="FFFFFF"/>
        <w:jc w:val="center"/>
        <w:rPr>
          <w:bCs/>
          <w:i/>
          <w:sz w:val="22"/>
          <w:szCs w:val="22"/>
          <w:lang w:val="vi-VN"/>
        </w:rPr>
      </w:pPr>
      <w:r w:rsidRPr="00B3119D">
        <w:rPr>
          <w:bCs/>
          <w:i/>
          <w:sz w:val="22"/>
          <w:szCs w:val="22"/>
          <w:lang w:val="vi-VN"/>
        </w:rPr>
        <w:t xml:space="preserve"> năm tiếp theo năm đầu kỳ kế hoạch của đề án điểm)</w:t>
      </w: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Cs/>
          <w:sz w:val="22"/>
          <w:szCs w:val="22"/>
          <w:lang w:val="vi-VN"/>
        </w:rPr>
      </w:pPr>
      <w:r w:rsidRPr="00B3119D">
        <w:rPr>
          <w:bCs/>
          <w:sz w:val="22"/>
          <w:szCs w:val="22"/>
          <w:lang w:val="vi-VN"/>
        </w:rPr>
        <w:t>Kính gửi:      - Cục Công Thương địa phương, Bộ Công Thương</w:t>
      </w:r>
    </w:p>
    <w:p w:rsidR="00F967AF" w:rsidRPr="00B3119D" w:rsidRDefault="00F967AF" w:rsidP="00F967AF">
      <w:pPr>
        <w:shd w:val="clear" w:color="auto" w:fill="FFFFFF"/>
        <w:rPr>
          <w:bCs/>
          <w:sz w:val="22"/>
          <w:szCs w:val="22"/>
          <w:lang w:val="vi-VN"/>
        </w:rPr>
      </w:pPr>
      <w:r w:rsidRPr="00B3119D">
        <w:rPr>
          <w:bCs/>
          <w:sz w:val="22"/>
          <w:szCs w:val="22"/>
          <w:lang w:val="vi-VN"/>
        </w:rPr>
        <w:t xml:space="preserve">                                                </w:t>
      </w:r>
      <w:r w:rsidRPr="00B3119D">
        <w:rPr>
          <w:bCs/>
          <w:sz w:val="22"/>
          <w:szCs w:val="22"/>
          <w:lang w:val="vi-VN"/>
        </w:rPr>
        <w:tab/>
        <w:t>- Sở Công Thương …… (nơi triển khai đề án)</w:t>
      </w:r>
    </w:p>
    <w:p w:rsidR="00F967AF" w:rsidRPr="00B3119D" w:rsidRDefault="00F967AF" w:rsidP="00F967AF">
      <w:pPr>
        <w:shd w:val="clear" w:color="auto" w:fill="FFFFFF"/>
        <w:jc w:val="center"/>
        <w:rPr>
          <w:bCs/>
          <w:sz w:val="22"/>
          <w:szCs w:val="22"/>
          <w:lang w:val="vi-VN"/>
        </w:rPr>
      </w:pPr>
    </w:p>
    <w:p w:rsidR="00F967AF" w:rsidRPr="00B3119D" w:rsidRDefault="00F967AF" w:rsidP="00F967AF">
      <w:pPr>
        <w:shd w:val="clear" w:color="auto" w:fill="FFFFFF"/>
        <w:spacing w:before="60" w:after="60"/>
        <w:ind w:firstLine="720"/>
        <w:jc w:val="both"/>
        <w:rPr>
          <w:spacing w:val="-4"/>
          <w:sz w:val="22"/>
          <w:szCs w:val="22"/>
          <w:lang w:val="vi-VN"/>
        </w:rPr>
      </w:pPr>
      <w:r w:rsidRPr="00B3119D">
        <w:rPr>
          <w:i/>
          <w:iCs/>
          <w:spacing w:val="-4"/>
          <w:sz w:val="22"/>
          <w:szCs w:val="22"/>
          <w:lang w:val="vi-VN"/>
        </w:rPr>
        <w:t>- Căn cứ Nghị định số </w:t>
      </w:r>
      <w:hyperlink r:id="rId27" w:tgtFrame="_blank" w:history="1">
        <w:r w:rsidRPr="00B3119D">
          <w:rPr>
            <w:i/>
            <w:iCs/>
            <w:spacing w:val="-4"/>
            <w:sz w:val="22"/>
            <w:szCs w:val="22"/>
            <w:lang w:val="vi-VN"/>
          </w:rPr>
          <w:t>45/2012/NĐ-CP</w:t>
        </w:r>
      </w:hyperlink>
      <w:r w:rsidRPr="00B3119D">
        <w:rPr>
          <w:i/>
          <w:iCs/>
          <w:spacing w:val="-4"/>
          <w:sz w:val="22"/>
          <w:szCs w:val="22"/>
          <w:lang w:val="vi-VN"/>
        </w:rPr>
        <w:t> ngày 21 tháng 5 năm 2012 của Chính phủ về khuyến công;</w:t>
      </w:r>
    </w:p>
    <w:p w:rsidR="00F967AF" w:rsidRPr="00B3119D" w:rsidRDefault="00F967AF" w:rsidP="00F967AF">
      <w:pPr>
        <w:shd w:val="clear" w:color="auto" w:fill="FFFFFF"/>
        <w:spacing w:before="60" w:after="60"/>
        <w:ind w:firstLine="720"/>
        <w:jc w:val="both"/>
        <w:rPr>
          <w:i/>
          <w:iCs/>
          <w:sz w:val="22"/>
          <w:szCs w:val="22"/>
          <w:lang w:val="vi-VN"/>
        </w:rPr>
      </w:pPr>
      <w:r w:rsidRPr="00B3119D">
        <w:rPr>
          <w:i/>
          <w:iCs/>
          <w:sz w:val="22"/>
          <w:szCs w:val="22"/>
          <w:lang w:val="vi-VN"/>
        </w:rPr>
        <w:t>- Căn cứ Thông tư  số </w:t>
      </w:r>
      <w:hyperlink r:id="rId28" w:tgtFrame="_blank" w:history="1">
        <w:r w:rsidRPr="00B3119D">
          <w:rPr>
            <w:i/>
            <w:iCs/>
            <w:sz w:val="22"/>
            <w:szCs w:val="22"/>
            <w:lang w:val="vi-VN"/>
          </w:rPr>
          <w:t>46/2012/TT-BCT</w:t>
        </w:r>
      </w:hyperlink>
      <w:r w:rsidRPr="00B3119D">
        <w:rPr>
          <w:i/>
          <w:iCs/>
          <w:sz w:val="22"/>
          <w:szCs w:val="22"/>
          <w:lang w:val="vi-VN"/>
        </w:rPr>
        <w:t> ngày  28 tháng 12 năm 2012 của Bộ trưởng Bộ Công Thương quy định chi tiết một số nội dung của Nghị định số </w:t>
      </w:r>
      <w:hyperlink r:id="rId29" w:tgtFrame="_blank" w:history="1">
        <w:r w:rsidRPr="00B3119D">
          <w:rPr>
            <w:i/>
            <w:iCs/>
            <w:sz w:val="22"/>
            <w:szCs w:val="22"/>
            <w:lang w:val="vi-VN"/>
          </w:rPr>
          <w:t>45/2012/NĐ-CP</w:t>
        </w:r>
      </w:hyperlink>
      <w:r w:rsidRPr="00B3119D">
        <w:rPr>
          <w:i/>
          <w:iCs/>
          <w:sz w:val="22"/>
          <w:szCs w:val="22"/>
          <w:lang w:val="vi-VN"/>
        </w:rPr>
        <w:t> của Chính phủ (được sửa đổi, bổ sung bởi Thông tư số 20/2017/TT-BCT ngày 29 tháng 9 năm 2017);</w:t>
      </w:r>
    </w:p>
    <w:p w:rsidR="00F967AF" w:rsidRPr="00B3119D" w:rsidRDefault="00F967AF" w:rsidP="00F967AF">
      <w:pPr>
        <w:shd w:val="clear" w:color="auto" w:fill="FFFFFF"/>
        <w:spacing w:before="120" w:after="120"/>
        <w:ind w:firstLine="720"/>
        <w:jc w:val="both"/>
        <w:rPr>
          <w:i/>
          <w:iCs/>
          <w:sz w:val="22"/>
          <w:szCs w:val="22"/>
          <w:lang w:val="vi-VN"/>
        </w:rPr>
      </w:pPr>
      <w:r w:rsidRPr="00B3119D">
        <w:rPr>
          <w:i/>
          <w:iCs/>
          <w:spacing w:val="-4"/>
          <w:sz w:val="22"/>
          <w:szCs w:val="22"/>
          <w:lang w:val="vi-VN"/>
        </w:rPr>
        <w:t>- Căn cứ Thông tư số </w:t>
      </w:r>
      <w:hyperlink r:id="rId30" w:tgtFrame="_blank" w:history="1">
        <w:r w:rsidRPr="00B3119D">
          <w:rPr>
            <w:i/>
            <w:iCs/>
            <w:spacing w:val="-4"/>
            <w:sz w:val="22"/>
            <w:szCs w:val="22"/>
            <w:lang w:val="vi-VN"/>
          </w:rPr>
          <w:t>36/2013/TT-BCT </w:t>
        </w:r>
      </w:hyperlink>
      <w:r w:rsidRPr="00B3119D">
        <w:rPr>
          <w:i/>
          <w:iCs/>
          <w:spacing w:val="-4"/>
          <w:sz w:val="22"/>
          <w:szCs w:val="22"/>
          <w:lang w:val="vi-VN"/>
        </w:rPr>
        <w:t> ngày 27  tháng 12  năm 2013 của Bộ trưởng Bộ Công Thương quy định về việc xây dựng kế hoạch, tổ chức thực hiện và quản lý kinh phí khuyến công quốc gia (</w:t>
      </w:r>
      <w:r w:rsidRPr="00B3119D">
        <w:rPr>
          <w:i/>
          <w:iCs/>
          <w:sz w:val="22"/>
          <w:szCs w:val="22"/>
          <w:lang w:val="vi-VN"/>
        </w:rPr>
        <w:t>được sửa đổi, bổ sung bởi Thông tư số      /2018/TT-BCT ngày      tháng     năm 2018);</w:t>
      </w:r>
    </w:p>
    <w:p w:rsidR="00F967AF" w:rsidRPr="00B3119D" w:rsidRDefault="00F967AF" w:rsidP="00F967AF">
      <w:pPr>
        <w:shd w:val="clear" w:color="auto" w:fill="FFFFFF"/>
        <w:spacing w:before="120" w:after="120"/>
        <w:ind w:firstLine="720"/>
        <w:jc w:val="both"/>
        <w:rPr>
          <w:sz w:val="22"/>
          <w:szCs w:val="22"/>
          <w:lang w:val="vi-VN"/>
        </w:rPr>
      </w:pPr>
      <w:r w:rsidRPr="00B3119D">
        <w:rPr>
          <w:i/>
          <w:iCs/>
          <w:sz w:val="22"/>
          <w:szCs w:val="22"/>
          <w:lang w:val="vi-VN"/>
        </w:rPr>
        <w:t>- Căn cứ  (tên đề án) đã được Bộ Công Thương phê duyệt  kinh phí khuyến công quốc gia thực hiện năm….;</w:t>
      </w:r>
    </w:p>
    <w:p w:rsidR="00F967AF" w:rsidRPr="00B3119D" w:rsidRDefault="00F967AF" w:rsidP="00F967AF">
      <w:pPr>
        <w:spacing w:before="120" w:after="120"/>
        <w:ind w:firstLine="720"/>
        <w:jc w:val="both"/>
        <w:rPr>
          <w:i/>
          <w:iCs/>
          <w:sz w:val="22"/>
          <w:szCs w:val="22"/>
          <w:lang w:val="vi-VN"/>
        </w:rPr>
      </w:pPr>
      <w:r w:rsidRPr="00B3119D">
        <w:rPr>
          <w:i/>
          <w:iCs/>
          <w:sz w:val="22"/>
          <w:szCs w:val="22"/>
          <w:lang w:val="vi-VN"/>
        </w:rPr>
        <w:t>- Căn cứ tình hình triển khai (tên đề án) năm……. và kết quả kiểm tra thực tế tại cơ sở công nghiệp nông thôn;</w:t>
      </w:r>
    </w:p>
    <w:p w:rsidR="00F967AF" w:rsidRPr="00B3119D" w:rsidRDefault="00F967AF" w:rsidP="00F967AF">
      <w:pPr>
        <w:spacing w:before="120" w:after="120"/>
        <w:ind w:firstLine="720"/>
        <w:jc w:val="both"/>
        <w:rPr>
          <w:bCs/>
          <w:sz w:val="22"/>
          <w:szCs w:val="22"/>
          <w:lang w:val="vi-VN"/>
        </w:rPr>
      </w:pPr>
      <w:r w:rsidRPr="00B3119D">
        <w:rPr>
          <w:bCs/>
          <w:i/>
          <w:sz w:val="22"/>
          <w:szCs w:val="22"/>
          <w:lang w:val="vi-VN"/>
        </w:rPr>
        <w:t>(Tên đơn vị thực hiện)</w:t>
      </w:r>
      <w:r w:rsidRPr="00B3119D">
        <w:rPr>
          <w:bCs/>
          <w:sz w:val="22"/>
          <w:szCs w:val="22"/>
          <w:lang w:val="vi-VN"/>
        </w:rPr>
        <w:t xml:space="preserve"> ……đăng ký các nội dung hoạt động khuyến công thực hiện trong năm…, thuộc đề án điểm …</w:t>
      </w:r>
      <w:r w:rsidRPr="00B3119D">
        <w:rPr>
          <w:bCs/>
          <w:i/>
          <w:sz w:val="22"/>
          <w:szCs w:val="22"/>
          <w:lang w:val="vi-VN"/>
        </w:rPr>
        <w:t xml:space="preserve">(Tên đề án điểm), </w:t>
      </w:r>
      <w:r w:rsidRPr="00B3119D">
        <w:rPr>
          <w:bCs/>
          <w:sz w:val="22"/>
          <w:szCs w:val="22"/>
          <w:lang w:val="vi-VN"/>
        </w:rPr>
        <w:t>như sau:</w:t>
      </w:r>
    </w:p>
    <w:p w:rsidR="00F967AF" w:rsidRPr="00B3119D" w:rsidRDefault="00F967AF" w:rsidP="00F967AF">
      <w:pPr>
        <w:spacing w:before="120" w:after="120"/>
        <w:ind w:firstLine="720"/>
        <w:jc w:val="both"/>
        <w:rPr>
          <w:sz w:val="22"/>
          <w:szCs w:val="22"/>
          <w:lang w:val="vi-VN"/>
        </w:rPr>
      </w:pPr>
      <w:r w:rsidRPr="00B3119D">
        <w:rPr>
          <w:b/>
          <w:bCs/>
          <w:sz w:val="22"/>
          <w:szCs w:val="22"/>
          <w:lang w:val="vi-VN"/>
        </w:rPr>
        <w:t>I. NỘI DUNG VÀ TIẾN ĐỘ</w:t>
      </w:r>
    </w:p>
    <w:p w:rsidR="00F967AF" w:rsidRPr="00B3119D" w:rsidRDefault="00F967AF" w:rsidP="00F967AF">
      <w:pPr>
        <w:spacing w:before="120" w:after="120"/>
        <w:ind w:firstLine="720"/>
        <w:jc w:val="both"/>
        <w:rPr>
          <w:b/>
          <w:bCs/>
          <w:sz w:val="22"/>
          <w:szCs w:val="22"/>
          <w:lang w:val="vi-VN"/>
        </w:rPr>
      </w:pPr>
      <w:r w:rsidRPr="00B3119D">
        <w:rPr>
          <w:b/>
          <w:bCs/>
          <w:sz w:val="22"/>
          <w:szCs w:val="22"/>
          <w:lang w:val="vi-VN"/>
        </w:rPr>
        <w:t>1. Tên nội dung hoạt động 1: ………………………………………………………………….</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b/>
          <w:bCs/>
          <w:sz w:val="22"/>
          <w:szCs w:val="22"/>
          <w:lang w:val="vi-VN"/>
        </w:rPr>
        <w:t>1.1. Đơn vị thụ hưởng 1</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a) Các thông tin cơ bản</w:t>
      </w:r>
    </w:p>
    <w:p w:rsidR="00F967AF" w:rsidRPr="00B3119D" w:rsidRDefault="00F967AF" w:rsidP="00F967AF">
      <w:pPr>
        <w:shd w:val="clear" w:color="auto" w:fill="FFFFFF"/>
        <w:spacing w:before="120" w:after="120"/>
        <w:ind w:firstLine="720"/>
        <w:rPr>
          <w:sz w:val="22"/>
          <w:szCs w:val="22"/>
          <w:lang w:val="vi-VN"/>
        </w:rPr>
      </w:pPr>
      <w:r w:rsidRPr="00B3119D">
        <w:rPr>
          <w:sz w:val="22"/>
          <w:szCs w:val="22"/>
          <w:lang w:val="vi-VN"/>
        </w:rPr>
        <w:t>- Tên cơ sở công nghiệp nông thôn .........; Giấy chứng nhận đăng ký kinh doanh/Mã số doanh nghiệp theo Giấy chứng nhận đăng ký doanh nghiệp số:...; ngành nghề kinh doanh (có liên quan):…; ngày cấp:……; nơi cấp.........</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 Địa chỉ trụ sở chính:…….…....…..... Điện thoại…….….....…….., Fax: ………………......</w:t>
      </w:r>
      <w:r w:rsidRPr="00B3119D">
        <w:rPr>
          <w:rFonts w:ascii="Times New Roman" w:hAnsi="Times New Roman" w:cs="Times New Roman"/>
          <w:sz w:val="22"/>
          <w:szCs w:val="22"/>
          <w:shd w:val="clear" w:color="auto" w:fill="FFFFFF"/>
          <w:lang w:val="vi-VN"/>
        </w:rPr>
        <w:t>..</w:t>
      </w:r>
    </w:p>
    <w:p w:rsidR="00F967AF" w:rsidRPr="00B3119D" w:rsidRDefault="00F967AF" w:rsidP="00F967AF">
      <w:pPr>
        <w:shd w:val="clear" w:color="auto" w:fill="FFFFFF"/>
        <w:spacing w:before="120" w:after="120"/>
        <w:ind w:firstLine="720"/>
        <w:rPr>
          <w:sz w:val="22"/>
          <w:szCs w:val="22"/>
          <w:lang w:val="vi-VN"/>
        </w:rPr>
      </w:pPr>
      <w:r w:rsidRPr="00B3119D">
        <w:rPr>
          <w:sz w:val="22"/>
          <w:szCs w:val="22"/>
          <w:lang w:val="vi-VN"/>
        </w:rPr>
        <w:t>- Số lao động động tham gia bảo hiểm xã hội bình quân năm … là…lao động. Tổng doanh thu của năm là… đồng; Tổng nguồn vốn là…đồng theo Báo cáo tài chính năm....</w:t>
      </w:r>
      <w:r w:rsidRPr="00B3119D">
        <w:rPr>
          <w:sz w:val="22"/>
          <w:szCs w:val="22"/>
          <w:vertAlign w:val="superscript"/>
          <w:lang w:val="vi-VN"/>
        </w:rPr>
        <w:t xml:space="preserve"> (1)</w:t>
      </w:r>
      <w:r w:rsidRPr="00B3119D">
        <w:rPr>
          <w:sz w:val="22"/>
          <w:szCs w:val="22"/>
          <w:lang w:val="vi-VN"/>
        </w:rPr>
        <w:t>.</w:t>
      </w:r>
    </w:p>
    <w:p w:rsidR="00F967AF" w:rsidRPr="00B3119D" w:rsidRDefault="00F967AF" w:rsidP="00F967AF">
      <w:pPr>
        <w:shd w:val="clear" w:color="auto" w:fill="FFFFFF"/>
        <w:spacing w:before="120" w:after="120"/>
        <w:ind w:firstLine="720"/>
        <w:rPr>
          <w:sz w:val="22"/>
          <w:szCs w:val="22"/>
          <w:lang w:val="vi-VN"/>
        </w:rPr>
      </w:pPr>
      <w:r w:rsidRPr="00B3119D">
        <w:rPr>
          <w:sz w:val="22"/>
          <w:szCs w:val="22"/>
          <w:lang w:val="vi-VN"/>
        </w:rPr>
        <w:t>Nhận xét: (Tên cơ sở công nghiệp nông thôn) là đúng đối tượng theo quy định.</w:t>
      </w:r>
    </w:p>
    <w:p w:rsidR="00F967AF" w:rsidRPr="00B3119D" w:rsidRDefault="00F967AF" w:rsidP="00F967AF">
      <w:pPr>
        <w:spacing w:before="120" w:after="120"/>
        <w:ind w:firstLine="720"/>
        <w:jc w:val="both"/>
        <w:rPr>
          <w:sz w:val="22"/>
          <w:szCs w:val="22"/>
          <w:lang w:val="vi-VN"/>
        </w:rPr>
      </w:pPr>
      <w:r w:rsidRPr="00B3119D">
        <w:rPr>
          <w:sz w:val="22"/>
          <w:szCs w:val="22"/>
          <w:lang w:val="vi-VN"/>
        </w:rPr>
        <w:t xml:space="preserve">b) Riêng đối với nội dung ứng dụng máy móc thiết bị tiên tiến hoặc xây dựng mô hình trình diễn kỹ thuật: </w:t>
      </w:r>
      <w:r w:rsidRPr="00B3119D">
        <w:rPr>
          <w:iCs/>
          <w:sz w:val="22"/>
          <w:szCs w:val="22"/>
          <w:lang w:val="vi-VN"/>
        </w:rPr>
        <w:t xml:space="preserve">Tóm tắt những đặc điểm vượt trội của công nghệ, sản phẩm, máy móc,... cần hỗ trợ thực hiện theo quy định tại Thông tư số </w:t>
      </w:r>
      <w:hyperlink r:id="rId31" w:tgtFrame="_blank" w:history="1">
        <w:r w:rsidRPr="00B3119D">
          <w:rPr>
            <w:rStyle w:val="Hyperlink"/>
            <w:iCs/>
            <w:color w:val="auto"/>
            <w:sz w:val="22"/>
            <w:szCs w:val="22"/>
            <w:u w:val="none"/>
            <w:lang w:val="vi-VN"/>
          </w:rPr>
          <w:t>46/2012/TT-BCT</w:t>
        </w:r>
      </w:hyperlink>
      <w:r w:rsidRPr="00B3119D">
        <w:rPr>
          <w:iCs/>
          <w:sz w:val="22"/>
          <w:szCs w:val="22"/>
          <w:lang w:val="vi-VN"/>
        </w:rPr>
        <w:t> và Thông tư số 20/2017/TT-BCT.</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c) Nội dung, tiến độ, địa điểm triển khai</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 Nội dung và tiến độ: (Nêu cụ thể nội dung, chỉ tiêu, tiến độ thực hiện).</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 Địa điểm triển khai …………………………………………….………………………………</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d) Tổng kinh phí: .... triệu đồng. Trong đó, Kinh phí KCQG: ..... triệu đồng; Kinh phí của cơ sở CNNT:... triệu đồng, ....</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pacing w:val="-2"/>
          <w:sz w:val="22"/>
          <w:szCs w:val="22"/>
          <w:lang w:val="vi-VN"/>
        </w:rPr>
      </w:pPr>
      <w:r w:rsidRPr="00B3119D">
        <w:rPr>
          <w:rFonts w:ascii="Times New Roman" w:hAnsi="Times New Roman" w:cs="Times New Roman"/>
          <w:spacing w:val="-2"/>
          <w:sz w:val="22"/>
          <w:szCs w:val="22"/>
          <w:lang w:val="vi-VN"/>
        </w:rPr>
        <w:t xml:space="preserve">Cam kết nội dung đề nghị hỗ trợ chưa được hỗ trợ từ bất kỳ nguồn ngân sách nào của </w:t>
      </w:r>
      <w:r w:rsidR="00AE10EC" w:rsidRPr="00CA3853">
        <w:rPr>
          <w:rFonts w:ascii="Times New Roman" w:hAnsi="Times New Roman" w:cs="Times New Roman"/>
          <w:spacing w:val="-2"/>
          <w:sz w:val="22"/>
          <w:szCs w:val="22"/>
          <w:lang w:val="vi-VN"/>
        </w:rPr>
        <w:t>N</w:t>
      </w:r>
      <w:r w:rsidR="00AE10EC" w:rsidRPr="00B3119D">
        <w:rPr>
          <w:rFonts w:ascii="Times New Roman" w:hAnsi="Times New Roman" w:cs="Times New Roman"/>
          <w:spacing w:val="-2"/>
          <w:sz w:val="22"/>
          <w:szCs w:val="22"/>
          <w:lang w:val="vi-VN"/>
        </w:rPr>
        <w:t xml:space="preserve">hà </w:t>
      </w:r>
      <w:r w:rsidRPr="00B3119D">
        <w:rPr>
          <w:rFonts w:ascii="Times New Roman" w:hAnsi="Times New Roman" w:cs="Times New Roman"/>
          <w:spacing w:val="-2"/>
          <w:sz w:val="22"/>
          <w:szCs w:val="22"/>
          <w:lang w:val="vi-VN"/>
        </w:rPr>
        <w:t>nước.</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b/>
          <w:bCs/>
          <w:sz w:val="22"/>
          <w:szCs w:val="22"/>
          <w:lang w:val="vi-VN"/>
        </w:rPr>
        <w:t>1.2. Đơn vị thụ hưởng 2</w:t>
      </w:r>
      <w:r w:rsidRPr="00B3119D">
        <w:rPr>
          <w:rFonts w:ascii="Times New Roman" w:hAnsi="Times New Roman" w:cs="Times New Roman"/>
          <w:sz w:val="22"/>
          <w:szCs w:val="22"/>
          <w:lang w:val="vi-VN"/>
        </w:rPr>
        <w:t xml:space="preserve">: </w:t>
      </w:r>
      <w:r w:rsidRPr="00B3119D">
        <w:rPr>
          <w:rFonts w:ascii="Times New Roman" w:hAnsi="Times New Roman" w:cs="Times New Roman"/>
          <w:i/>
          <w:sz w:val="22"/>
          <w:szCs w:val="22"/>
          <w:lang w:val="vi-VN"/>
        </w:rPr>
        <w:t>(chi tiết  như mục 1.1)</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b/>
          <w:bCs/>
          <w:sz w:val="22"/>
          <w:szCs w:val="22"/>
          <w:lang w:val="vi-VN"/>
        </w:rPr>
        <w:t>2. Tên nội dung hoạt động 2:</w:t>
      </w:r>
      <w:r w:rsidRPr="00B3119D">
        <w:rPr>
          <w:rFonts w:ascii="Times New Roman" w:hAnsi="Times New Roman" w:cs="Times New Roman"/>
          <w:sz w:val="22"/>
          <w:szCs w:val="22"/>
          <w:lang w:val="vi-VN"/>
        </w:rPr>
        <w:t> </w:t>
      </w:r>
      <w:r w:rsidRPr="00B3119D">
        <w:rPr>
          <w:rFonts w:ascii="Times New Roman" w:hAnsi="Times New Roman" w:cs="Times New Roman"/>
          <w:i/>
          <w:iCs/>
          <w:sz w:val="22"/>
          <w:szCs w:val="22"/>
          <w:lang w:val="vi-VN"/>
        </w:rPr>
        <w:t>(</w:t>
      </w:r>
      <w:r w:rsidRPr="00B3119D">
        <w:rPr>
          <w:rFonts w:ascii="Times New Roman" w:hAnsi="Times New Roman" w:cs="Times New Roman"/>
          <w:i/>
          <w:sz w:val="22"/>
          <w:szCs w:val="22"/>
          <w:lang w:val="vi-VN"/>
        </w:rPr>
        <w:t xml:space="preserve">tương tự </w:t>
      </w:r>
      <w:r w:rsidRPr="00B3119D">
        <w:rPr>
          <w:rFonts w:ascii="Times New Roman" w:hAnsi="Times New Roman" w:cs="Times New Roman"/>
          <w:i/>
          <w:iCs/>
          <w:sz w:val="22"/>
          <w:szCs w:val="22"/>
          <w:lang w:val="vi-VN"/>
        </w:rPr>
        <w:t>như mục 1)</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b/>
          <w:bCs/>
          <w:sz w:val="22"/>
          <w:szCs w:val="22"/>
          <w:lang w:val="vi-VN"/>
        </w:rPr>
        <w:t>II. TỔ CHỨC THỰC HIỆN</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lastRenderedPageBreak/>
        <w:t>Nêu cụ thể phương án tổ chức thực hiện.</w:t>
      </w:r>
    </w:p>
    <w:p w:rsidR="00F967AF" w:rsidRPr="00B3119D" w:rsidRDefault="00F967AF" w:rsidP="00F967AF">
      <w:pPr>
        <w:pStyle w:val="NormalWeb"/>
        <w:shd w:val="clear" w:color="auto" w:fill="FFFFFF"/>
        <w:spacing w:before="120" w:beforeAutospacing="0" w:after="120" w:afterAutospacing="0"/>
        <w:ind w:firstLine="720"/>
        <w:jc w:val="both"/>
        <w:rPr>
          <w:rFonts w:ascii="Times New Roman" w:hAnsi="Times New Roman" w:cs="Times New Roman"/>
          <w:sz w:val="22"/>
          <w:szCs w:val="22"/>
          <w:lang w:val="vi-VN"/>
        </w:rPr>
      </w:pPr>
      <w:r w:rsidRPr="00B3119D">
        <w:rPr>
          <w:rFonts w:ascii="Times New Roman" w:hAnsi="Times New Roman" w:cs="Times New Roman"/>
          <w:sz w:val="22"/>
          <w:szCs w:val="22"/>
          <w:lang w:val="vi-VN"/>
        </w:rPr>
        <w:t xml:space="preserve">Trên đây là kế hoạch triển khai thực hiện đề án KCQG điểm thực hiện năm …  </w:t>
      </w:r>
      <w:r w:rsidRPr="00B3119D">
        <w:rPr>
          <w:rFonts w:ascii="Times New Roman" w:hAnsi="Times New Roman" w:cs="Times New Roman"/>
          <w:i/>
          <w:sz w:val="22"/>
          <w:szCs w:val="22"/>
          <w:lang w:val="vi-VN"/>
        </w:rPr>
        <w:t xml:space="preserve">(Tên đề án) </w:t>
      </w:r>
      <w:r w:rsidRPr="00B3119D">
        <w:rPr>
          <w:rFonts w:ascii="Times New Roman" w:hAnsi="Times New Roman" w:cs="Times New Roman"/>
          <w:sz w:val="22"/>
          <w:szCs w:val="22"/>
          <w:lang w:val="vi-VN"/>
        </w:rPr>
        <w:t>của Trung tâm</w:t>
      </w:r>
      <w:r w:rsidR="008508CC" w:rsidRPr="000D56C3">
        <w:rPr>
          <w:rFonts w:ascii="Times New Roman" w:hAnsi="Times New Roman" w:cs="Times New Roman"/>
          <w:sz w:val="22"/>
          <w:szCs w:val="22"/>
          <w:lang w:val="vi-VN"/>
        </w:rPr>
        <w:t xml:space="preserve"> </w:t>
      </w:r>
      <w:r w:rsidRPr="00B3119D">
        <w:rPr>
          <w:rFonts w:ascii="Times New Roman" w:hAnsi="Times New Roman" w:cs="Times New Roman"/>
          <w:sz w:val="22"/>
          <w:szCs w:val="22"/>
          <w:lang w:val="vi-VN"/>
        </w:rPr>
        <w:t>khuyến công… Đề nghị Sở Công Thương thẩm định cấp cơ sở, Cục Công Thương địa phương, tổng hợp thẩm định cấp Bộ và trình Bộ trưởng Bộ Công Thương phê duyệt./.</w:t>
      </w:r>
    </w:p>
    <w:tbl>
      <w:tblPr>
        <w:tblW w:w="9322" w:type="dxa"/>
        <w:tblCellSpacing w:w="0" w:type="dxa"/>
        <w:shd w:val="clear" w:color="auto" w:fill="FFFFFF"/>
        <w:tblCellMar>
          <w:left w:w="0" w:type="dxa"/>
          <w:right w:w="0" w:type="dxa"/>
        </w:tblCellMar>
        <w:tblLook w:val="04A0" w:firstRow="1" w:lastRow="0" w:firstColumn="1" w:lastColumn="0" w:noHBand="0" w:noVBand="1"/>
      </w:tblPr>
      <w:tblGrid>
        <w:gridCol w:w="4928"/>
        <w:gridCol w:w="4394"/>
      </w:tblGrid>
      <w:tr w:rsidR="00F967AF" w:rsidRPr="006B473F" w:rsidTr="00CA3853">
        <w:trPr>
          <w:tblCellSpacing w:w="0" w:type="dxa"/>
        </w:trPr>
        <w:tc>
          <w:tcPr>
            <w:tcW w:w="4928" w:type="dxa"/>
            <w:shd w:val="clear" w:color="auto" w:fill="FFFFFF"/>
            <w:tcMar>
              <w:top w:w="0" w:type="dxa"/>
              <w:left w:w="108" w:type="dxa"/>
              <w:bottom w:w="0" w:type="dxa"/>
              <w:right w:w="108" w:type="dxa"/>
            </w:tcMar>
            <w:hideMark/>
          </w:tcPr>
          <w:p w:rsidR="00F967AF" w:rsidRPr="00B3119D" w:rsidRDefault="00F967AF" w:rsidP="00CA3853">
            <w:pPr>
              <w:jc w:val="center"/>
              <w:rPr>
                <w:b/>
                <w:bCs/>
                <w:sz w:val="22"/>
                <w:szCs w:val="22"/>
                <w:lang w:val="vi-VN"/>
              </w:rPr>
            </w:pPr>
          </w:p>
          <w:p w:rsidR="00F967AF" w:rsidRPr="00B3119D" w:rsidRDefault="00F967AF" w:rsidP="00CA3853">
            <w:pPr>
              <w:jc w:val="center"/>
              <w:rPr>
                <w:i/>
                <w:sz w:val="22"/>
                <w:szCs w:val="22"/>
                <w:lang w:val="vi-VN"/>
              </w:rPr>
            </w:pPr>
          </w:p>
        </w:tc>
        <w:tc>
          <w:tcPr>
            <w:tcW w:w="4394" w:type="dxa"/>
            <w:shd w:val="clear" w:color="auto" w:fill="FFFFFF"/>
            <w:tcMar>
              <w:top w:w="0" w:type="dxa"/>
              <w:left w:w="108" w:type="dxa"/>
              <w:bottom w:w="0" w:type="dxa"/>
              <w:right w:w="108" w:type="dxa"/>
            </w:tcMar>
            <w:hideMark/>
          </w:tcPr>
          <w:p w:rsidR="00F967AF" w:rsidRPr="00B3119D" w:rsidRDefault="00F967AF" w:rsidP="00CA3853">
            <w:pPr>
              <w:jc w:val="center"/>
              <w:rPr>
                <w:b/>
                <w:bCs/>
                <w:sz w:val="22"/>
                <w:szCs w:val="22"/>
                <w:lang w:val="vi-VN"/>
              </w:rPr>
            </w:pPr>
          </w:p>
          <w:p w:rsidR="00F967AF" w:rsidRPr="00B3119D" w:rsidRDefault="00F967AF" w:rsidP="00CA3853">
            <w:pPr>
              <w:jc w:val="center"/>
              <w:rPr>
                <w:b/>
                <w:bCs/>
                <w:sz w:val="22"/>
                <w:szCs w:val="22"/>
                <w:lang w:val="vi-VN"/>
              </w:rPr>
            </w:pPr>
            <w:r w:rsidRPr="00B3119D">
              <w:rPr>
                <w:b/>
                <w:bCs/>
                <w:sz w:val="22"/>
                <w:szCs w:val="22"/>
                <w:lang w:val="vi-VN"/>
              </w:rPr>
              <w:t>TRUNG TÂM KHUYẾN CÔNG</w:t>
            </w:r>
          </w:p>
          <w:p w:rsidR="00F967AF" w:rsidRPr="00B3119D" w:rsidRDefault="00F967AF" w:rsidP="00CA3853">
            <w:pPr>
              <w:jc w:val="center"/>
              <w:rPr>
                <w:i/>
                <w:sz w:val="22"/>
                <w:szCs w:val="22"/>
                <w:lang w:val="vi-VN"/>
              </w:rPr>
            </w:pPr>
            <w:r w:rsidRPr="00B3119D">
              <w:rPr>
                <w:bCs/>
                <w:i/>
                <w:sz w:val="22"/>
                <w:szCs w:val="22"/>
                <w:lang w:val="vi-VN"/>
              </w:rPr>
              <w:t>(ký tên, đóng dấu)</w:t>
            </w:r>
          </w:p>
        </w:tc>
      </w:tr>
    </w:tbl>
    <w:p w:rsidR="00F967AF" w:rsidRPr="00B3119D" w:rsidRDefault="00F967AF" w:rsidP="00F967AF">
      <w:pPr>
        <w:spacing w:after="200" w:line="276" w:lineRule="auto"/>
        <w:rPr>
          <w:b/>
          <w:bCs/>
          <w:sz w:val="22"/>
          <w:szCs w:val="22"/>
          <w:lang w:val="vi-VN"/>
        </w:rPr>
      </w:pPr>
    </w:p>
    <w:p w:rsidR="00F967AF" w:rsidRPr="00B3119D" w:rsidRDefault="00F967AF" w:rsidP="00F967AF">
      <w:pPr>
        <w:spacing w:after="200" w:line="276" w:lineRule="auto"/>
        <w:rPr>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CA3853" w:rsidRDefault="00F967AF" w:rsidP="00F967AF">
      <w:pPr>
        <w:shd w:val="clear" w:color="auto" w:fill="FFFFFF"/>
        <w:jc w:val="center"/>
        <w:rPr>
          <w:b/>
          <w:bCs/>
          <w:sz w:val="22"/>
          <w:szCs w:val="22"/>
          <w:lang w:val="vi-VN"/>
        </w:rPr>
      </w:pPr>
    </w:p>
    <w:p w:rsidR="00AE10EC" w:rsidRPr="009C6CBF" w:rsidRDefault="00AE10EC" w:rsidP="00F967AF">
      <w:pPr>
        <w:shd w:val="clear" w:color="auto" w:fill="FFFFFF"/>
        <w:jc w:val="center"/>
        <w:rPr>
          <w:b/>
          <w:bCs/>
          <w:sz w:val="22"/>
          <w:szCs w:val="22"/>
          <w:lang w:val="vi-VN"/>
        </w:rPr>
      </w:pPr>
    </w:p>
    <w:p w:rsidR="00F967AF" w:rsidRPr="00CA3853" w:rsidRDefault="00AE10EC" w:rsidP="00CA3853">
      <w:pPr>
        <w:shd w:val="clear" w:color="auto" w:fill="FFFFFF"/>
        <w:spacing w:after="120" w:line="234" w:lineRule="atLeast"/>
        <w:rPr>
          <w:sz w:val="22"/>
          <w:szCs w:val="22"/>
          <w:lang w:val="vi-VN"/>
        </w:rPr>
      </w:pPr>
      <w:r w:rsidRPr="00CA3853">
        <w:rPr>
          <w:sz w:val="22"/>
          <w:szCs w:val="22"/>
          <w:lang w:val="vi-VN"/>
        </w:rPr>
        <w:t>__________________________</w:t>
      </w:r>
    </w:p>
    <w:p w:rsidR="00F967AF" w:rsidRPr="00CA3853" w:rsidRDefault="00F967AF" w:rsidP="00CA3853">
      <w:pPr>
        <w:shd w:val="clear" w:color="auto" w:fill="FFFFFF"/>
        <w:spacing w:after="120" w:line="234" w:lineRule="atLeast"/>
        <w:jc w:val="both"/>
        <w:rPr>
          <w:sz w:val="20"/>
          <w:szCs w:val="20"/>
          <w:lang w:val="vi-VN"/>
        </w:rPr>
      </w:pPr>
      <w:r w:rsidRPr="00CA3853">
        <w:rPr>
          <w:sz w:val="20"/>
          <w:szCs w:val="20"/>
          <w:vertAlign w:val="superscript"/>
          <w:lang w:val="vi-VN"/>
        </w:rPr>
        <w:t>(1)</w:t>
      </w:r>
      <w:r w:rsidRPr="00CA3853">
        <w:rPr>
          <w:sz w:val="20"/>
          <w:szCs w:val="20"/>
          <w:lang w:val="vi-VN"/>
        </w:rPr>
        <w:t>. Chỉ ghi đối với cơ sở công nghiệp nông thôn là doanh nghiệp nhỏ và vừa. Hợp tác xã, Tổ hợp tác, Hộ kinh doanh cá thể, các cơ sở công nghiệp áp dụng sản xuất sạch hơn không phải ghi phần này.</w:t>
      </w:r>
    </w:p>
    <w:p w:rsidR="00F967AF" w:rsidRPr="00B3119D" w:rsidRDefault="00F967AF" w:rsidP="00F967AF">
      <w:pPr>
        <w:shd w:val="clear" w:color="auto" w:fill="FFFFFF"/>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CA3853" w:rsidRDefault="00F967AF" w:rsidP="00F967AF">
      <w:pPr>
        <w:shd w:val="clear" w:color="auto" w:fill="FFFFFF"/>
        <w:jc w:val="center"/>
        <w:rPr>
          <w:b/>
          <w:bCs/>
          <w:sz w:val="22"/>
          <w:szCs w:val="22"/>
          <w:lang w:val="vi-VN"/>
        </w:rPr>
      </w:pPr>
    </w:p>
    <w:p w:rsidR="00AE10EC" w:rsidRPr="00CA3853" w:rsidRDefault="00AE10EC" w:rsidP="00F967AF">
      <w:pPr>
        <w:shd w:val="clear" w:color="auto" w:fill="FFFFFF"/>
        <w:jc w:val="center"/>
        <w:rPr>
          <w:b/>
          <w:bCs/>
          <w:sz w:val="22"/>
          <w:szCs w:val="22"/>
          <w:lang w:val="vi-VN"/>
        </w:rPr>
      </w:pPr>
    </w:p>
    <w:p w:rsidR="00AE10EC" w:rsidRPr="009C6CBF" w:rsidRDefault="00AE10EC"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F967AF" w:rsidRPr="00B3119D" w:rsidRDefault="00F967AF" w:rsidP="00F967AF">
      <w:pPr>
        <w:shd w:val="clear" w:color="auto" w:fill="FFFFFF"/>
        <w:jc w:val="center"/>
        <w:rPr>
          <w:b/>
          <w:bCs/>
          <w:sz w:val="22"/>
          <w:szCs w:val="22"/>
          <w:lang w:val="vi-VN"/>
        </w:rPr>
      </w:pPr>
    </w:p>
    <w:p w:rsidR="00DA7CB3" w:rsidRDefault="00DA7CB3" w:rsidP="00F967AF">
      <w:pPr>
        <w:shd w:val="clear" w:color="auto" w:fill="FFFFFF"/>
        <w:jc w:val="both"/>
        <w:rPr>
          <w:b/>
          <w:bCs/>
          <w:sz w:val="28"/>
          <w:szCs w:val="22"/>
          <w:u w:val="single"/>
          <w:lang w:val="vi-VN"/>
        </w:rPr>
        <w:sectPr w:rsidR="00DA7CB3" w:rsidSect="00962967">
          <w:pgSz w:w="11907" w:h="16840" w:code="9"/>
          <w:pgMar w:top="1134" w:right="1134" w:bottom="1134" w:left="1701" w:header="720" w:footer="720" w:gutter="0"/>
          <w:cols w:space="720"/>
          <w:titlePg/>
          <w:docGrid w:linePitch="381"/>
        </w:sectPr>
      </w:pPr>
    </w:p>
    <w:p w:rsidR="00F967AF" w:rsidRPr="00B3119D" w:rsidRDefault="00F967AF" w:rsidP="00F967AF">
      <w:pPr>
        <w:shd w:val="clear" w:color="auto" w:fill="FFFFFF"/>
        <w:jc w:val="both"/>
        <w:rPr>
          <w:b/>
          <w:bCs/>
          <w:sz w:val="28"/>
          <w:szCs w:val="22"/>
          <w:u w:val="single"/>
        </w:rPr>
      </w:pPr>
      <w:r w:rsidRPr="00B3119D">
        <w:rPr>
          <w:b/>
          <w:bCs/>
          <w:sz w:val="28"/>
          <w:szCs w:val="22"/>
          <w:u w:val="single"/>
          <w:lang w:val="vi-VN"/>
        </w:rPr>
        <w:lastRenderedPageBreak/>
        <w:t>Mẫu số 17</w:t>
      </w:r>
    </w:p>
    <w:p w:rsidR="00F967AF" w:rsidRPr="00B3119D" w:rsidRDefault="00F967AF" w:rsidP="00F967AF">
      <w:pPr>
        <w:shd w:val="clear" w:color="auto" w:fill="FFFFFF"/>
        <w:jc w:val="both"/>
        <w:rPr>
          <w:sz w:val="28"/>
          <w:szCs w:val="22"/>
          <w:u w:val="single"/>
        </w:rPr>
      </w:pPr>
    </w:p>
    <w:p w:rsidR="00F967AF" w:rsidRPr="00B3119D" w:rsidRDefault="00F967AF" w:rsidP="00F967AF">
      <w:pPr>
        <w:shd w:val="clear" w:color="auto" w:fill="FFFFFF"/>
        <w:jc w:val="center"/>
        <w:rPr>
          <w:b/>
          <w:bCs/>
          <w:sz w:val="22"/>
          <w:szCs w:val="22"/>
          <w:lang w:val="vi-VN"/>
        </w:rPr>
      </w:pPr>
    </w:p>
    <w:tbl>
      <w:tblPr>
        <w:tblW w:w="10632" w:type="dxa"/>
        <w:tblInd w:w="-885" w:type="dxa"/>
        <w:tblLook w:val="01E0" w:firstRow="1" w:lastRow="1" w:firstColumn="1" w:lastColumn="1" w:noHBand="0" w:noVBand="0"/>
      </w:tblPr>
      <w:tblGrid>
        <w:gridCol w:w="5388"/>
        <w:gridCol w:w="5244"/>
      </w:tblGrid>
      <w:tr w:rsidR="00F967AF" w:rsidRPr="00B3119D" w:rsidTr="00CA3853">
        <w:trPr>
          <w:trHeight w:val="967"/>
        </w:trPr>
        <w:tc>
          <w:tcPr>
            <w:tcW w:w="5388" w:type="dxa"/>
          </w:tcPr>
          <w:p w:rsidR="00F967AF" w:rsidRPr="00B3119D" w:rsidRDefault="00F967AF" w:rsidP="00CA3853">
            <w:pPr>
              <w:jc w:val="center"/>
              <w:rPr>
                <w:sz w:val="22"/>
                <w:szCs w:val="22"/>
                <w:lang w:val="vi-VN"/>
              </w:rPr>
            </w:pPr>
            <w:r w:rsidRPr="00B3119D">
              <w:rPr>
                <w:lang w:val="vi-VN"/>
              </w:rPr>
              <w:t xml:space="preserve">   SỞ CÔNG THƯƠNG ……………….</w:t>
            </w:r>
          </w:p>
          <w:p w:rsidR="00F967AF" w:rsidRPr="00B3119D" w:rsidRDefault="00F967AF" w:rsidP="00CA3853">
            <w:pPr>
              <w:jc w:val="center"/>
              <w:rPr>
                <w:b/>
                <w:sz w:val="22"/>
                <w:szCs w:val="22"/>
                <w:lang w:val="vi-VN"/>
              </w:rPr>
            </w:pPr>
            <w:r w:rsidRPr="00B3119D">
              <w:rPr>
                <w:b/>
                <w:lang w:val="vi-VN"/>
              </w:rPr>
              <w:t>HỘI ĐỒNG NGHIỆM THU CƠ SỞ</w:t>
            </w:r>
          </w:p>
          <w:p w:rsidR="00F967AF" w:rsidRPr="00B3119D" w:rsidRDefault="00F967AF" w:rsidP="00CA3853">
            <w:pPr>
              <w:spacing w:before="120"/>
              <w:jc w:val="center"/>
              <w:rPr>
                <w:sz w:val="22"/>
                <w:szCs w:val="22"/>
                <w:lang w:val="vi-VN"/>
              </w:rPr>
            </w:pPr>
            <w:r w:rsidRPr="00A24756">
              <w:rPr>
                <w:b/>
                <w:noProof/>
              </w:rPr>
              <mc:AlternateContent>
                <mc:Choice Requires="wps">
                  <w:drawing>
                    <wp:anchor distT="4294967295" distB="4294967295" distL="114300" distR="114300" simplePos="0" relativeHeight="251676672" behindDoc="0" locked="0" layoutInCell="1" allowOverlap="1" wp14:anchorId="4ACE9B8D" wp14:editId="73324F27">
                      <wp:simplePos x="0" y="0"/>
                      <wp:positionH relativeFrom="column">
                        <wp:posOffset>960755</wp:posOffset>
                      </wp:positionH>
                      <wp:positionV relativeFrom="paragraph">
                        <wp:posOffset>20319</wp:posOffset>
                      </wp:positionV>
                      <wp:extent cx="1257300" cy="0"/>
                      <wp:effectExtent l="0" t="0" r="19050"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75.65pt;margin-top:1.6pt;width:99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qxJJQIAAEo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"/>
                  </w:pict>
                </mc:Fallback>
              </mc:AlternateContent>
            </w:r>
          </w:p>
        </w:tc>
        <w:tc>
          <w:tcPr>
            <w:tcW w:w="5244" w:type="dxa"/>
          </w:tcPr>
          <w:p w:rsidR="00F967AF" w:rsidRPr="00B3119D" w:rsidRDefault="00F967AF" w:rsidP="00CA3853">
            <w:pPr>
              <w:rPr>
                <w:b/>
                <w:lang w:val="vi-VN"/>
              </w:rPr>
            </w:pPr>
            <w:r w:rsidRPr="00B3119D">
              <w:rPr>
                <w:b/>
                <w:lang w:val="vi-VN"/>
              </w:rPr>
              <w:t>CỘNG HOÀ XÃ HỘI CHỦ NGHĨA VIỆT NAM</w:t>
            </w:r>
          </w:p>
          <w:p w:rsidR="00F967AF" w:rsidRPr="00B3119D" w:rsidRDefault="00F967AF" w:rsidP="00CA3853">
            <w:pPr>
              <w:ind w:firstLine="34"/>
              <w:jc w:val="center"/>
              <w:rPr>
                <w:b/>
                <w:sz w:val="22"/>
                <w:szCs w:val="22"/>
              </w:rPr>
            </w:pPr>
            <w:r w:rsidRPr="00B3119D">
              <w:rPr>
                <w:b/>
              </w:rPr>
              <w:t>Độc lập - Tự do - Hạnh phúc</w:t>
            </w:r>
          </w:p>
          <w:p w:rsidR="00F967AF" w:rsidRPr="00B3119D" w:rsidRDefault="00F967AF" w:rsidP="00CA3853">
            <w:pPr>
              <w:ind w:firstLine="34"/>
              <w:rPr>
                <w:sz w:val="22"/>
                <w:szCs w:val="22"/>
              </w:rPr>
            </w:pPr>
            <w:r w:rsidRPr="00B3119D">
              <w:rPr>
                <w:noProof/>
              </w:rPr>
              <mc:AlternateContent>
                <mc:Choice Requires="wps">
                  <w:drawing>
                    <wp:anchor distT="4294967295" distB="4294967295" distL="114300" distR="114300" simplePos="0" relativeHeight="251675648" behindDoc="0" locked="0" layoutInCell="1" allowOverlap="1" wp14:anchorId="6C1390B0" wp14:editId="45A2A427">
                      <wp:simplePos x="0" y="0"/>
                      <wp:positionH relativeFrom="column">
                        <wp:posOffset>650017</wp:posOffset>
                      </wp:positionH>
                      <wp:positionV relativeFrom="paragraph">
                        <wp:posOffset>31750</wp:posOffset>
                      </wp:positionV>
                      <wp:extent cx="1923415" cy="0"/>
                      <wp:effectExtent l="0" t="0" r="1968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34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pt,2.5pt" to="202.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I0U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"/>
                  </w:pict>
                </mc:Fallback>
              </mc:AlternateContent>
            </w:r>
          </w:p>
          <w:p w:rsidR="00F967AF" w:rsidRPr="00B3119D" w:rsidRDefault="00F967AF" w:rsidP="00CA3853">
            <w:pPr>
              <w:spacing w:before="120"/>
              <w:ind w:firstLine="34"/>
              <w:jc w:val="center"/>
              <w:rPr>
                <w:sz w:val="22"/>
                <w:szCs w:val="22"/>
              </w:rPr>
            </w:pPr>
            <w:r w:rsidRPr="00B3119D">
              <w:rPr>
                <w:i/>
                <w:sz w:val="22"/>
                <w:szCs w:val="22"/>
              </w:rPr>
              <w:t xml:space="preserve">        ……, ngày … tháng …  năm …</w:t>
            </w:r>
          </w:p>
        </w:tc>
      </w:tr>
    </w:tbl>
    <w:p w:rsidR="00F967AF" w:rsidRPr="00B3119D" w:rsidRDefault="00F967AF" w:rsidP="00F967AF">
      <w:pPr>
        <w:ind w:firstLine="567"/>
        <w:jc w:val="center"/>
        <w:rPr>
          <w:sz w:val="28"/>
          <w:szCs w:val="28"/>
        </w:rPr>
      </w:pPr>
    </w:p>
    <w:p w:rsidR="00F967AF" w:rsidRPr="00B3119D" w:rsidRDefault="00F967AF" w:rsidP="00F967AF">
      <w:pPr>
        <w:ind w:firstLine="567"/>
        <w:jc w:val="center"/>
        <w:rPr>
          <w:b/>
        </w:rPr>
      </w:pPr>
      <w:r w:rsidRPr="00B3119D">
        <w:rPr>
          <w:b/>
        </w:rPr>
        <w:t>BIÊN BẢN HỌP ĐÁNH GIÁ CẤP CƠ SỞ</w:t>
      </w:r>
    </w:p>
    <w:p w:rsidR="00F967AF" w:rsidRPr="00B3119D" w:rsidRDefault="00F967AF" w:rsidP="00F967AF">
      <w:pPr>
        <w:ind w:firstLine="567"/>
        <w:jc w:val="center"/>
        <w:rPr>
          <w:b/>
        </w:rPr>
      </w:pPr>
      <w:r w:rsidRPr="00B3119D">
        <w:rPr>
          <w:b/>
        </w:rPr>
        <w:t>KẾT QUẢ THỰC HIỆN ĐỀ ÁN KHUYẾN CÔNG QUỐC GIA</w:t>
      </w:r>
    </w:p>
    <w:p w:rsidR="00F967AF" w:rsidRPr="00B3119D" w:rsidRDefault="00F967AF" w:rsidP="00F967AF">
      <w:pPr>
        <w:ind w:firstLine="567"/>
        <w:jc w:val="center"/>
        <w:rPr>
          <w:b/>
        </w:rPr>
      </w:pPr>
      <w:r w:rsidRPr="00B3119D">
        <w:rPr>
          <w:b/>
        </w:rPr>
        <w:t>VỀ SẢN XUẤT SẠCH HƠN</w:t>
      </w:r>
    </w:p>
    <w:p w:rsidR="00F967AF" w:rsidRPr="00B3119D" w:rsidRDefault="00F967AF" w:rsidP="00F967AF">
      <w:pPr>
        <w:ind w:firstLine="567"/>
        <w:jc w:val="center"/>
        <w:rPr>
          <w:b/>
        </w:rPr>
      </w:pPr>
      <w:r w:rsidRPr="00A24756">
        <w:rPr>
          <w:b/>
          <w:noProof/>
        </w:rPr>
        <mc:AlternateContent>
          <mc:Choice Requires="wps">
            <w:drawing>
              <wp:anchor distT="4294967295" distB="4294967295" distL="114300" distR="114300" simplePos="0" relativeHeight="251677696" behindDoc="0" locked="0" layoutInCell="1" allowOverlap="1" wp14:anchorId="0B803B85" wp14:editId="51781E81">
                <wp:simplePos x="0" y="0"/>
                <wp:positionH relativeFrom="column">
                  <wp:posOffset>2129790</wp:posOffset>
                </wp:positionH>
                <wp:positionV relativeFrom="paragraph">
                  <wp:posOffset>76199</wp:posOffset>
                </wp:positionV>
                <wp:extent cx="2114550" cy="0"/>
                <wp:effectExtent l="0" t="0" r="19050" b="190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167.7pt;margin-top:6pt;width:166.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"/>
            </w:pict>
          </mc:Fallback>
        </mc:AlternateContent>
      </w:r>
    </w:p>
    <w:p w:rsidR="00F967AF" w:rsidRPr="00B3119D" w:rsidRDefault="00F967AF" w:rsidP="00F967AF">
      <w:pPr>
        <w:ind w:firstLine="567"/>
        <w:jc w:val="center"/>
        <w:rPr>
          <w:i/>
          <w:sz w:val="22"/>
          <w:szCs w:val="22"/>
        </w:rPr>
      </w:pPr>
    </w:p>
    <w:p w:rsidR="00F967AF" w:rsidRPr="00B3119D" w:rsidRDefault="00F967AF" w:rsidP="00F967AF">
      <w:pPr>
        <w:numPr>
          <w:ilvl w:val="0"/>
          <w:numId w:val="17"/>
        </w:numPr>
        <w:tabs>
          <w:tab w:val="left" w:pos="851"/>
        </w:tabs>
        <w:spacing w:before="60" w:after="120"/>
        <w:ind w:left="0" w:firstLine="567"/>
        <w:jc w:val="both"/>
        <w:rPr>
          <w:b/>
          <w:sz w:val="22"/>
          <w:szCs w:val="22"/>
        </w:rPr>
      </w:pPr>
      <w:r w:rsidRPr="00B3119D">
        <w:rPr>
          <w:b/>
          <w:sz w:val="22"/>
          <w:szCs w:val="22"/>
        </w:rPr>
        <w:t>NHỮNG THÔNG TIN CHUNG</w:t>
      </w:r>
    </w:p>
    <w:p w:rsidR="00F967AF" w:rsidRPr="00B3119D" w:rsidRDefault="00F967AF" w:rsidP="00F967AF">
      <w:pPr>
        <w:numPr>
          <w:ilvl w:val="0"/>
          <w:numId w:val="20"/>
        </w:numPr>
        <w:tabs>
          <w:tab w:val="left" w:pos="851"/>
        </w:tabs>
        <w:spacing w:before="60" w:after="120"/>
        <w:ind w:left="0" w:firstLine="567"/>
        <w:jc w:val="both"/>
        <w:rPr>
          <w:sz w:val="22"/>
          <w:szCs w:val="22"/>
        </w:rPr>
      </w:pPr>
      <w:r w:rsidRPr="00B3119D">
        <w:rPr>
          <w:sz w:val="22"/>
          <w:szCs w:val="22"/>
        </w:rPr>
        <w:t>Tên đề án:………………………………………………………………………………………</w:t>
      </w:r>
    </w:p>
    <w:p w:rsidR="00F967AF" w:rsidRPr="00B3119D" w:rsidRDefault="00F967AF" w:rsidP="00F967AF">
      <w:pPr>
        <w:spacing w:after="120"/>
        <w:ind w:firstLine="567"/>
        <w:rPr>
          <w:sz w:val="22"/>
          <w:szCs w:val="22"/>
        </w:rPr>
      </w:pPr>
      <w:r w:rsidRPr="00B3119D">
        <w:rPr>
          <w:sz w:val="22"/>
          <w:szCs w:val="22"/>
        </w:rPr>
        <w:t>Đơn vị thực hiện đề án: Trung tâm Khuyến công …………………………...……………………</w:t>
      </w:r>
    </w:p>
    <w:p w:rsidR="00F967AF" w:rsidRPr="00B3119D" w:rsidRDefault="00F967AF" w:rsidP="00F967AF">
      <w:pPr>
        <w:spacing w:after="120"/>
        <w:ind w:firstLine="567"/>
        <w:rPr>
          <w:sz w:val="22"/>
          <w:szCs w:val="22"/>
        </w:rPr>
      </w:pPr>
      <w:r w:rsidRPr="00B3119D">
        <w:rPr>
          <w:sz w:val="22"/>
          <w:szCs w:val="22"/>
        </w:rPr>
        <w:t xml:space="preserve">Đơn vị phối hợp thực hiện đề án: </w:t>
      </w:r>
      <w:r w:rsidRPr="00B3119D">
        <w:rPr>
          <w:sz w:val="22"/>
          <w:szCs w:val="22"/>
          <w:lang w:val="nb-NO"/>
        </w:rPr>
        <w:t>....................................................................................................</w:t>
      </w:r>
    </w:p>
    <w:p w:rsidR="00F967AF" w:rsidRPr="00B3119D" w:rsidRDefault="00F967AF" w:rsidP="00F967AF">
      <w:pPr>
        <w:numPr>
          <w:ilvl w:val="0"/>
          <w:numId w:val="18"/>
        </w:numPr>
        <w:tabs>
          <w:tab w:val="left" w:pos="851"/>
        </w:tabs>
        <w:spacing w:before="60" w:after="120"/>
        <w:ind w:left="0" w:firstLine="567"/>
        <w:jc w:val="both"/>
        <w:rPr>
          <w:sz w:val="22"/>
          <w:szCs w:val="22"/>
        </w:rPr>
      </w:pPr>
      <w:r w:rsidRPr="00B3119D">
        <w:rPr>
          <w:sz w:val="22"/>
          <w:szCs w:val="22"/>
        </w:rPr>
        <w:t>Quyết định thành lập Hội đồng nghiệm thu cấp cơ sở số:      /QĐ-SCT ngày….tháng ….. năm …… của Giám đốc Sở Công Thương………. về việc thành lập Hội đồng nghiệm thu cấp cơ sở đối với đề án khuyến công quốc gia năm ………. về hỗ trợ sản xuất sạch hơn.</w:t>
      </w:r>
    </w:p>
    <w:p w:rsidR="00F967AF" w:rsidRPr="00B3119D" w:rsidRDefault="00F967AF" w:rsidP="00F967AF">
      <w:pPr>
        <w:numPr>
          <w:ilvl w:val="0"/>
          <w:numId w:val="18"/>
        </w:numPr>
        <w:tabs>
          <w:tab w:val="left" w:pos="851"/>
        </w:tabs>
        <w:spacing w:before="60" w:after="120"/>
        <w:ind w:left="0" w:firstLine="567"/>
        <w:jc w:val="both"/>
        <w:rPr>
          <w:sz w:val="22"/>
          <w:szCs w:val="22"/>
        </w:rPr>
      </w:pPr>
      <w:r w:rsidRPr="00B3119D">
        <w:rPr>
          <w:sz w:val="22"/>
          <w:szCs w:val="22"/>
        </w:rPr>
        <w:t>Địa điểm họp Hội đồng:……………………………………………………..…………………</w:t>
      </w:r>
    </w:p>
    <w:p w:rsidR="00F967AF" w:rsidRPr="00B3119D" w:rsidRDefault="00F967AF" w:rsidP="00F967AF">
      <w:pPr>
        <w:tabs>
          <w:tab w:val="left" w:pos="851"/>
        </w:tabs>
        <w:spacing w:after="120"/>
        <w:ind w:firstLine="567"/>
        <w:rPr>
          <w:sz w:val="22"/>
          <w:szCs w:val="22"/>
        </w:rPr>
      </w:pPr>
      <w:r w:rsidRPr="00B3119D">
        <w:rPr>
          <w:sz w:val="22"/>
          <w:szCs w:val="22"/>
        </w:rPr>
        <w:t>Thời gian họp Hội đồng: Từ ..….., ngày.…..../…......./….… đến ..…..., ngày ….…./.……/....….</w:t>
      </w:r>
    </w:p>
    <w:p w:rsidR="00F967AF" w:rsidRPr="00B3119D" w:rsidRDefault="00F967AF" w:rsidP="00F967AF">
      <w:pPr>
        <w:numPr>
          <w:ilvl w:val="0"/>
          <w:numId w:val="18"/>
        </w:numPr>
        <w:tabs>
          <w:tab w:val="left" w:pos="851"/>
        </w:tabs>
        <w:spacing w:before="60" w:after="120"/>
        <w:ind w:left="0" w:firstLine="567"/>
        <w:jc w:val="both"/>
        <w:rPr>
          <w:sz w:val="22"/>
          <w:szCs w:val="22"/>
        </w:rPr>
      </w:pPr>
      <w:r w:rsidRPr="00B3119D">
        <w:rPr>
          <w:sz w:val="22"/>
          <w:szCs w:val="22"/>
        </w:rPr>
        <w:t>Tổng số thành viên Hội đồng: …….. người</w:t>
      </w:r>
    </w:p>
    <w:p w:rsidR="00F967AF" w:rsidRPr="00B3119D" w:rsidRDefault="00F967AF" w:rsidP="00F967AF">
      <w:pPr>
        <w:tabs>
          <w:tab w:val="left" w:pos="851"/>
        </w:tabs>
        <w:spacing w:after="120"/>
        <w:ind w:firstLine="567"/>
        <w:rPr>
          <w:sz w:val="22"/>
          <w:szCs w:val="22"/>
        </w:rPr>
      </w:pPr>
      <w:r w:rsidRPr="00B3119D">
        <w:rPr>
          <w:sz w:val="22"/>
          <w:szCs w:val="22"/>
        </w:rPr>
        <w:t>Số thành viên vắng mặt:……;</w:t>
      </w:r>
    </w:p>
    <w:p w:rsidR="00F967AF" w:rsidRPr="00B3119D" w:rsidRDefault="00F967AF" w:rsidP="00F967AF">
      <w:pPr>
        <w:tabs>
          <w:tab w:val="left" w:pos="851"/>
        </w:tabs>
        <w:spacing w:after="120"/>
        <w:ind w:firstLine="567"/>
        <w:rPr>
          <w:sz w:val="22"/>
          <w:szCs w:val="22"/>
        </w:rPr>
      </w:pPr>
      <w:r w:rsidRPr="00B3119D">
        <w:rPr>
          <w:sz w:val="22"/>
          <w:szCs w:val="22"/>
        </w:rPr>
        <w:t>Số thành viên có mặt: ……, gồm các thành viên:</w:t>
      </w:r>
    </w:p>
    <w:p w:rsidR="00F967AF" w:rsidRPr="00B3119D" w:rsidRDefault="00F967AF" w:rsidP="00F967AF">
      <w:pPr>
        <w:numPr>
          <w:ilvl w:val="0"/>
          <w:numId w:val="21"/>
        </w:numPr>
        <w:tabs>
          <w:tab w:val="left" w:pos="709"/>
        </w:tabs>
        <w:spacing w:before="60" w:after="120"/>
        <w:ind w:left="0" w:firstLine="567"/>
        <w:jc w:val="both"/>
        <w:rPr>
          <w:sz w:val="22"/>
          <w:szCs w:val="22"/>
        </w:rPr>
      </w:pPr>
      <w:r w:rsidRPr="00B3119D">
        <w:rPr>
          <w:sz w:val="22"/>
          <w:szCs w:val="22"/>
        </w:rPr>
        <w:t xml:space="preserve">Ông ………………….  </w:t>
      </w:r>
      <w:r w:rsidRPr="00B3119D">
        <w:rPr>
          <w:sz w:val="22"/>
          <w:szCs w:val="22"/>
        </w:rPr>
        <w:tab/>
      </w:r>
      <w:r w:rsidRPr="00B3119D">
        <w:rPr>
          <w:sz w:val="22"/>
          <w:szCs w:val="22"/>
        </w:rPr>
        <w:tab/>
      </w:r>
      <w:r w:rsidRPr="00B3119D">
        <w:rPr>
          <w:sz w:val="22"/>
          <w:szCs w:val="22"/>
        </w:rPr>
        <w:tab/>
        <w:t>- Chủ tịch hội đồng;</w:t>
      </w:r>
    </w:p>
    <w:p w:rsidR="00F967AF" w:rsidRPr="00B3119D" w:rsidRDefault="00F967AF" w:rsidP="00F967AF">
      <w:pPr>
        <w:numPr>
          <w:ilvl w:val="0"/>
          <w:numId w:val="21"/>
        </w:numPr>
        <w:tabs>
          <w:tab w:val="left" w:pos="709"/>
        </w:tabs>
        <w:spacing w:before="60" w:after="120"/>
        <w:ind w:left="0" w:firstLine="567"/>
        <w:jc w:val="both"/>
        <w:rPr>
          <w:sz w:val="22"/>
          <w:szCs w:val="22"/>
        </w:rPr>
      </w:pPr>
      <w:r w:rsidRPr="00B3119D">
        <w:rPr>
          <w:sz w:val="22"/>
          <w:szCs w:val="22"/>
        </w:rPr>
        <w:t xml:space="preserve">Ông …………………. </w:t>
      </w:r>
      <w:r w:rsidRPr="00B3119D">
        <w:rPr>
          <w:sz w:val="22"/>
          <w:szCs w:val="22"/>
        </w:rPr>
        <w:tab/>
      </w:r>
      <w:r w:rsidRPr="00B3119D">
        <w:rPr>
          <w:sz w:val="22"/>
          <w:szCs w:val="22"/>
        </w:rPr>
        <w:tab/>
      </w:r>
      <w:r w:rsidRPr="00B3119D">
        <w:rPr>
          <w:sz w:val="22"/>
          <w:szCs w:val="22"/>
        </w:rPr>
        <w:tab/>
        <w:t>- Ủy viên Phản biện 1;</w:t>
      </w:r>
    </w:p>
    <w:p w:rsidR="00F967AF" w:rsidRPr="00B3119D" w:rsidRDefault="00F967AF" w:rsidP="00F967AF">
      <w:pPr>
        <w:numPr>
          <w:ilvl w:val="0"/>
          <w:numId w:val="21"/>
        </w:numPr>
        <w:tabs>
          <w:tab w:val="left" w:pos="709"/>
        </w:tabs>
        <w:spacing w:before="60" w:after="120"/>
        <w:ind w:left="0" w:firstLine="567"/>
        <w:jc w:val="both"/>
        <w:rPr>
          <w:sz w:val="22"/>
          <w:szCs w:val="22"/>
        </w:rPr>
      </w:pPr>
      <w:r w:rsidRPr="00B3119D">
        <w:rPr>
          <w:sz w:val="22"/>
          <w:szCs w:val="22"/>
        </w:rPr>
        <w:t xml:space="preserve">Ông ….……………… </w:t>
      </w:r>
      <w:r w:rsidRPr="00B3119D">
        <w:rPr>
          <w:sz w:val="22"/>
          <w:szCs w:val="22"/>
        </w:rPr>
        <w:tab/>
      </w:r>
      <w:r w:rsidRPr="00B3119D">
        <w:rPr>
          <w:sz w:val="22"/>
          <w:szCs w:val="22"/>
        </w:rPr>
        <w:tab/>
      </w:r>
      <w:r w:rsidRPr="00B3119D">
        <w:rPr>
          <w:sz w:val="22"/>
          <w:szCs w:val="22"/>
        </w:rPr>
        <w:tab/>
        <w:t>- Ủy viên Phản biện 2;</w:t>
      </w:r>
    </w:p>
    <w:p w:rsidR="00F967AF" w:rsidRPr="00B3119D" w:rsidRDefault="00F967AF" w:rsidP="00F967AF">
      <w:pPr>
        <w:numPr>
          <w:ilvl w:val="0"/>
          <w:numId w:val="21"/>
        </w:numPr>
        <w:tabs>
          <w:tab w:val="left" w:pos="709"/>
        </w:tabs>
        <w:spacing w:before="60" w:after="120"/>
        <w:ind w:left="0" w:firstLine="567"/>
        <w:jc w:val="both"/>
        <w:rPr>
          <w:sz w:val="22"/>
          <w:szCs w:val="22"/>
        </w:rPr>
      </w:pPr>
      <w:r w:rsidRPr="00B3119D">
        <w:rPr>
          <w:sz w:val="22"/>
          <w:szCs w:val="22"/>
        </w:rPr>
        <w:t xml:space="preserve">Ông ………...…….…. </w:t>
      </w:r>
      <w:r w:rsidRPr="00B3119D">
        <w:rPr>
          <w:sz w:val="22"/>
          <w:szCs w:val="22"/>
        </w:rPr>
        <w:tab/>
      </w:r>
      <w:r w:rsidRPr="00B3119D">
        <w:rPr>
          <w:sz w:val="22"/>
          <w:szCs w:val="22"/>
        </w:rPr>
        <w:tab/>
      </w:r>
      <w:r w:rsidRPr="00B3119D">
        <w:rPr>
          <w:sz w:val="22"/>
          <w:szCs w:val="22"/>
        </w:rPr>
        <w:tab/>
        <w:t>- Ủy viên - Thư ký;</w:t>
      </w:r>
    </w:p>
    <w:p w:rsidR="00F967AF" w:rsidRPr="00B3119D" w:rsidRDefault="00F967AF" w:rsidP="00F967AF">
      <w:pPr>
        <w:numPr>
          <w:ilvl w:val="0"/>
          <w:numId w:val="21"/>
        </w:numPr>
        <w:tabs>
          <w:tab w:val="left" w:pos="709"/>
        </w:tabs>
        <w:spacing w:before="60" w:after="120"/>
        <w:ind w:left="0" w:firstLine="567"/>
        <w:jc w:val="both"/>
        <w:rPr>
          <w:sz w:val="22"/>
          <w:szCs w:val="22"/>
        </w:rPr>
      </w:pPr>
      <w:r w:rsidRPr="00B3119D">
        <w:rPr>
          <w:sz w:val="22"/>
          <w:szCs w:val="22"/>
        </w:rPr>
        <w:t xml:space="preserve">Bà ………………..…. </w:t>
      </w:r>
      <w:r w:rsidRPr="00B3119D">
        <w:rPr>
          <w:sz w:val="22"/>
          <w:szCs w:val="22"/>
        </w:rPr>
        <w:tab/>
      </w:r>
      <w:r w:rsidRPr="00B3119D">
        <w:rPr>
          <w:sz w:val="22"/>
          <w:szCs w:val="22"/>
        </w:rPr>
        <w:tab/>
      </w:r>
      <w:r w:rsidRPr="00B3119D">
        <w:rPr>
          <w:sz w:val="22"/>
          <w:szCs w:val="22"/>
        </w:rPr>
        <w:tab/>
        <w:t>- Ủy viên.</w:t>
      </w:r>
    </w:p>
    <w:p w:rsidR="00F967AF" w:rsidRPr="00B3119D" w:rsidRDefault="00F967AF" w:rsidP="00F967AF">
      <w:pPr>
        <w:numPr>
          <w:ilvl w:val="0"/>
          <w:numId w:val="21"/>
        </w:numPr>
        <w:tabs>
          <w:tab w:val="left" w:pos="709"/>
        </w:tabs>
        <w:spacing w:before="60" w:after="120"/>
        <w:ind w:left="0" w:firstLine="567"/>
        <w:jc w:val="both"/>
        <w:rPr>
          <w:sz w:val="22"/>
          <w:szCs w:val="22"/>
        </w:rPr>
      </w:pPr>
      <w:r w:rsidRPr="00B3119D">
        <w:rPr>
          <w:sz w:val="22"/>
          <w:szCs w:val="22"/>
        </w:rPr>
        <w:t>……………………………….</w:t>
      </w:r>
    </w:p>
    <w:p w:rsidR="00F967AF" w:rsidRPr="00B3119D" w:rsidRDefault="00F967AF" w:rsidP="00F967AF">
      <w:pPr>
        <w:numPr>
          <w:ilvl w:val="0"/>
          <w:numId w:val="18"/>
        </w:numPr>
        <w:tabs>
          <w:tab w:val="left" w:pos="851"/>
        </w:tabs>
        <w:spacing w:before="60" w:after="120"/>
        <w:ind w:left="0" w:firstLine="567"/>
        <w:jc w:val="both"/>
        <w:rPr>
          <w:sz w:val="22"/>
          <w:szCs w:val="22"/>
        </w:rPr>
      </w:pPr>
      <w:r w:rsidRPr="00B3119D">
        <w:rPr>
          <w:sz w:val="22"/>
          <w:szCs w:val="22"/>
        </w:rPr>
        <w:t>Khách mời tham dự họp Hội đồng:</w:t>
      </w:r>
    </w:p>
    <w:p w:rsidR="00F967AF" w:rsidRPr="00B3119D" w:rsidRDefault="00F967AF" w:rsidP="00F967AF">
      <w:pPr>
        <w:tabs>
          <w:tab w:val="left" w:pos="567"/>
        </w:tabs>
        <w:spacing w:before="60" w:after="120"/>
        <w:jc w:val="both"/>
        <w:rPr>
          <w:sz w:val="22"/>
          <w:szCs w:val="22"/>
        </w:rPr>
      </w:pPr>
      <w:r w:rsidRPr="00B3119D">
        <w:rPr>
          <w:sz w:val="22"/>
          <w:szCs w:val="22"/>
        </w:rPr>
        <w:tab/>
        <w:t>5.1 Phía cơ quan chủ trì Đề án: Trung tâm Khuyến công …………………..…..……………</w:t>
      </w:r>
    </w:p>
    <w:p w:rsidR="00F967AF" w:rsidRPr="00B3119D" w:rsidRDefault="00F967AF" w:rsidP="00F967AF">
      <w:pPr>
        <w:numPr>
          <w:ilvl w:val="0"/>
          <w:numId w:val="21"/>
        </w:numPr>
        <w:tabs>
          <w:tab w:val="left" w:pos="709"/>
        </w:tabs>
        <w:spacing w:before="60" w:after="120"/>
        <w:ind w:left="0" w:firstLine="567"/>
        <w:jc w:val="both"/>
        <w:rPr>
          <w:sz w:val="22"/>
          <w:szCs w:val="22"/>
        </w:rPr>
      </w:pPr>
      <w:r w:rsidRPr="00B3119D">
        <w:rPr>
          <w:sz w:val="22"/>
          <w:szCs w:val="22"/>
        </w:rPr>
        <w:t xml:space="preserve">Ông ………………… - Chức vụ: </w:t>
      </w:r>
    </w:p>
    <w:p w:rsidR="00F967AF" w:rsidRPr="00B3119D" w:rsidRDefault="00F967AF" w:rsidP="00F967AF">
      <w:pPr>
        <w:numPr>
          <w:ilvl w:val="0"/>
          <w:numId w:val="21"/>
        </w:numPr>
        <w:tabs>
          <w:tab w:val="left" w:pos="709"/>
        </w:tabs>
        <w:spacing w:before="60" w:after="120"/>
        <w:ind w:left="0" w:firstLine="567"/>
        <w:jc w:val="both"/>
        <w:rPr>
          <w:sz w:val="22"/>
          <w:szCs w:val="22"/>
        </w:rPr>
      </w:pPr>
      <w:r w:rsidRPr="00B3119D">
        <w:rPr>
          <w:sz w:val="22"/>
          <w:szCs w:val="22"/>
        </w:rPr>
        <w:t xml:space="preserve">Ông ………………...  - Chức vụ: </w:t>
      </w:r>
    </w:p>
    <w:p w:rsidR="00F967AF" w:rsidRPr="00B3119D" w:rsidRDefault="00F967AF" w:rsidP="00F967AF">
      <w:pPr>
        <w:tabs>
          <w:tab w:val="left" w:pos="567"/>
        </w:tabs>
        <w:spacing w:before="60" w:after="120"/>
        <w:jc w:val="both"/>
        <w:rPr>
          <w:sz w:val="22"/>
          <w:szCs w:val="22"/>
        </w:rPr>
      </w:pPr>
      <w:r w:rsidRPr="00B3119D">
        <w:rPr>
          <w:sz w:val="22"/>
          <w:szCs w:val="22"/>
        </w:rPr>
        <w:tab/>
        <w:t xml:space="preserve">5.2 Phía cơ sở công nghiệp được hỗ trợ (tên cơ sở): </w:t>
      </w:r>
      <w:r w:rsidRPr="00B3119D">
        <w:rPr>
          <w:sz w:val="22"/>
          <w:szCs w:val="22"/>
          <w:lang w:val="nb-NO"/>
        </w:rPr>
        <w:t>..............................................................</w:t>
      </w:r>
    </w:p>
    <w:p w:rsidR="00F967AF" w:rsidRPr="00B3119D" w:rsidRDefault="00F967AF" w:rsidP="00F967AF">
      <w:pPr>
        <w:numPr>
          <w:ilvl w:val="0"/>
          <w:numId w:val="21"/>
        </w:numPr>
        <w:tabs>
          <w:tab w:val="left" w:pos="709"/>
        </w:tabs>
        <w:spacing w:before="60" w:after="120"/>
        <w:ind w:left="0" w:firstLine="567"/>
        <w:jc w:val="both"/>
        <w:rPr>
          <w:sz w:val="22"/>
          <w:szCs w:val="22"/>
        </w:rPr>
      </w:pPr>
      <w:r w:rsidRPr="00B3119D">
        <w:rPr>
          <w:sz w:val="22"/>
          <w:szCs w:val="22"/>
          <w:lang w:val="nb-NO"/>
        </w:rPr>
        <w:t>Ông..............................</w:t>
      </w:r>
    </w:p>
    <w:p w:rsidR="00F967AF" w:rsidRPr="00B3119D" w:rsidRDefault="00F967AF" w:rsidP="00F967AF">
      <w:pPr>
        <w:numPr>
          <w:ilvl w:val="0"/>
          <w:numId w:val="17"/>
        </w:numPr>
        <w:tabs>
          <w:tab w:val="left" w:pos="993"/>
        </w:tabs>
        <w:spacing w:before="60" w:after="120"/>
        <w:ind w:left="0" w:firstLine="567"/>
        <w:jc w:val="both"/>
        <w:rPr>
          <w:b/>
          <w:sz w:val="22"/>
          <w:szCs w:val="22"/>
        </w:rPr>
      </w:pPr>
      <w:r w:rsidRPr="00B3119D">
        <w:rPr>
          <w:b/>
          <w:sz w:val="22"/>
          <w:szCs w:val="22"/>
        </w:rPr>
        <w:t>NỘI DUNG LÀM VIỆC CỦA HỘI ĐỒNG NGHIỆM THU CẤP CƠ SỞ</w:t>
      </w:r>
    </w:p>
    <w:p w:rsidR="00F967AF" w:rsidRPr="00B3119D" w:rsidRDefault="00F967AF" w:rsidP="00CA3853">
      <w:pPr>
        <w:tabs>
          <w:tab w:val="left" w:pos="851"/>
        </w:tabs>
        <w:spacing w:before="60" w:after="120"/>
        <w:ind w:left="567"/>
        <w:rPr>
          <w:i/>
          <w:sz w:val="22"/>
          <w:szCs w:val="22"/>
        </w:rPr>
      </w:pPr>
      <w:r w:rsidRPr="00B3119D">
        <w:rPr>
          <w:i/>
          <w:sz w:val="22"/>
          <w:szCs w:val="22"/>
        </w:rPr>
        <w:t>(Ghi chép, tổng hợp các nội dung làm việc của Hội đồng)</w:t>
      </w:r>
    </w:p>
    <w:p w:rsidR="00F967AF" w:rsidRPr="00B3119D" w:rsidRDefault="00F967AF" w:rsidP="00F967AF">
      <w:pPr>
        <w:pStyle w:val="ListParagraph"/>
        <w:tabs>
          <w:tab w:val="left" w:pos="0"/>
        </w:tabs>
        <w:spacing w:before="60" w:after="120"/>
        <w:ind w:left="0"/>
        <w:jc w:val="both"/>
        <w:rPr>
          <w:sz w:val="22"/>
          <w:szCs w:val="22"/>
        </w:rPr>
      </w:pPr>
      <w:r w:rsidRPr="00B3119D">
        <w:rPr>
          <w:sz w:val="22"/>
          <w:szCs w:val="22"/>
        </w:rPr>
        <w:tab/>
        <w:t>1. Nghiệm thu về mức độ hoàn thành khối lượng công việc cơ bản với mức chất lượng và yêu cầu cần đạt nêu trong Hợp đồng khuyến công quốc gia.</w:t>
      </w:r>
    </w:p>
    <w:p w:rsidR="00F967AF" w:rsidRPr="00B3119D" w:rsidRDefault="00F967AF" w:rsidP="00F967AF">
      <w:pPr>
        <w:tabs>
          <w:tab w:val="left" w:pos="0"/>
        </w:tabs>
        <w:spacing w:before="60" w:after="120"/>
        <w:jc w:val="both"/>
        <w:rPr>
          <w:sz w:val="22"/>
          <w:szCs w:val="22"/>
        </w:rPr>
      </w:pPr>
      <w:r w:rsidRPr="00B3119D">
        <w:rPr>
          <w:sz w:val="22"/>
          <w:szCs w:val="22"/>
        </w:rPr>
        <w:tab/>
        <w:t>2. Chất lượng của Báo cáo kết quả đề án và tài liệu cần thiết kèm theo: Các bản vẽ thiết kế, tài liệu công nghệ, sản phẩm trung gian, tài liệu trích dẫn… (yêu cầu đầy đủ, rõ ràng, xác thực và logic).</w:t>
      </w:r>
    </w:p>
    <w:p w:rsidR="00F967AF" w:rsidRPr="00B3119D" w:rsidRDefault="00F967AF" w:rsidP="00F967AF">
      <w:pPr>
        <w:tabs>
          <w:tab w:val="left" w:pos="851"/>
        </w:tabs>
        <w:spacing w:before="60" w:after="120"/>
        <w:ind w:left="567"/>
        <w:jc w:val="both"/>
        <w:rPr>
          <w:b/>
          <w:sz w:val="22"/>
          <w:szCs w:val="22"/>
        </w:rPr>
      </w:pPr>
      <w:r w:rsidRPr="00B3119D">
        <w:rPr>
          <w:b/>
          <w:sz w:val="22"/>
          <w:szCs w:val="22"/>
        </w:rPr>
        <w:lastRenderedPageBreak/>
        <w:t>III. KẾT LUẬN CỦA HỘI ĐỒNG</w:t>
      </w:r>
    </w:p>
    <w:p w:rsidR="00F967AF" w:rsidRPr="00B3119D" w:rsidRDefault="00F967AF" w:rsidP="00F967AF">
      <w:pPr>
        <w:tabs>
          <w:tab w:val="left" w:pos="851"/>
        </w:tabs>
        <w:spacing w:before="60" w:after="120"/>
        <w:ind w:left="567"/>
        <w:jc w:val="both"/>
        <w:rPr>
          <w:sz w:val="22"/>
          <w:szCs w:val="22"/>
        </w:rPr>
      </w:pPr>
      <w:r w:rsidRPr="00B3119D">
        <w:rPr>
          <w:sz w:val="22"/>
          <w:szCs w:val="22"/>
        </w:rPr>
        <w:t xml:space="preserve">1. Kết luận: </w:t>
      </w:r>
    </w:p>
    <w:p w:rsidR="00F967AF" w:rsidRPr="00B3119D" w:rsidRDefault="00F967AF" w:rsidP="00F967AF">
      <w:pPr>
        <w:numPr>
          <w:ilvl w:val="0"/>
          <w:numId w:val="19"/>
        </w:numPr>
        <w:tabs>
          <w:tab w:val="left" w:pos="851"/>
        </w:tabs>
        <w:spacing w:before="60" w:after="120"/>
        <w:ind w:left="0" w:firstLine="567"/>
        <w:jc w:val="both"/>
        <w:rPr>
          <w:sz w:val="22"/>
          <w:szCs w:val="22"/>
        </w:rPr>
      </w:pPr>
      <w:r w:rsidRPr="00B3119D">
        <w:rPr>
          <w:sz w:val="22"/>
          <w:szCs w:val="22"/>
        </w:rPr>
        <w:t>Trường hợp đề án được xếp loại “Đạt”:</w:t>
      </w:r>
    </w:p>
    <w:p w:rsidR="00F967AF" w:rsidRPr="00B3119D" w:rsidRDefault="00F967AF" w:rsidP="00F967AF">
      <w:pPr>
        <w:tabs>
          <w:tab w:val="left" w:pos="851"/>
        </w:tabs>
        <w:spacing w:after="120"/>
        <w:ind w:firstLine="567"/>
        <w:rPr>
          <w:sz w:val="22"/>
          <w:szCs w:val="22"/>
        </w:rPr>
      </w:pPr>
      <w:r w:rsidRPr="00B3119D">
        <w:rPr>
          <w:sz w:val="22"/>
          <w:szCs w:val="22"/>
          <w:lang w:val="vi-VN"/>
        </w:rPr>
        <w:sym w:font="Wingdings" w:char="F06F"/>
      </w:r>
      <w:r w:rsidRPr="00B3119D">
        <w:rPr>
          <w:sz w:val="22"/>
          <w:szCs w:val="22"/>
        </w:rPr>
        <w:t xml:space="preserve"> Đủ điều kiện đánh giá kết quả đề án</w:t>
      </w:r>
    </w:p>
    <w:p w:rsidR="00F967AF" w:rsidRPr="00B3119D" w:rsidRDefault="00F967AF" w:rsidP="00F967AF">
      <w:pPr>
        <w:tabs>
          <w:tab w:val="left" w:pos="851"/>
        </w:tabs>
        <w:spacing w:after="120"/>
        <w:ind w:firstLine="567"/>
        <w:rPr>
          <w:sz w:val="22"/>
          <w:szCs w:val="22"/>
        </w:rPr>
      </w:pPr>
      <w:r w:rsidRPr="00B3119D">
        <w:rPr>
          <w:sz w:val="22"/>
          <w:szCs w:val="22"/>
          <w:lang w:val="vi-VN"/>
        </w:rPr>
        <w:sym w:font="Wingdings" w:char="F06F"/>
      </w:r>
      <w:r w:rsidRPr="00B3119D">
        <w:rPr>
          <w:sz w:val="22"/>
          <w:szCs w:val="22"/>
        </w:rPr>
        <w:t xml:space="preserve"> Xem xét, ghi nhận, hoàn thiện hồ sơ</w:t>
      </w:r>
    </w:p>
    <w:p w:rsidR="00F967AF" w:rsidRPr="00B3119D" w:rsidRDefault="00F967AF" w:rsidP="00F967AF">
      <w:pPr>
        <w:numPr>
          <w:ilvl w:val="0"/>
          <w:numId w:val="19"/>
        </w:numPr>
        <w:tabs>
          <w:tab w:val="left" w:pos="851"/>
        </w:tabs>
        <w:spacing w:before="60" w:after="120"/>
        <w:ind w:left="0" w:firstLine="567"/>
        <w:jc w:val="both"/>
        <w:rPr>
          <w:sz w:val="22"/>
          <w:szCs w:val="22"/>
        </w:rPr>
      </w:pPr>
      <w:r w:rsidRPr="00B3119D">
        <w:rPr>
          <w:sz w:val="22"/>
          <w:szCs w:val="22"/>
        </w:rPr>
        <w:t>Trường hợp đề án xếp loại “Không đạt”</w:t>
      </w:r>
    </w:p>
    <w:p w:rsidR="00F967AF" w:rsidRPr="00B3119D" w:rsidRDefault="00F967AF" w:rsidP="00F967AF">
      <w:pPr>
        <w:tabs>
          <w:tab w:val="left" w:pos="851"/>
        </w:tabs>
        <w:spacing w:after="120"/>
        <w:ind w:firstLine="567"/>
        <w:rPr>
          <w:sz w:val="22"/>
          <w:szCs w:val="22"/>
        </w:rPr>
      </w:pPr>
      <w:r w:rsidRPr="00B3119D">
        <w:rPr>
          <w:sz w:val="22"/>
          <w:szCs w:val="22"/>
          <w:lang w:val="vi-VN"/>
        </w:rPr>
        <w:sym w:font="Wingdings" w:char="F06F"/>
      </w:r>
      <w:r w:rsidRPr="00B3119D">
        <w:rPr>
          <w:sz w:val="22"/>
          <w:szCs w:val="22"/>
        </w:rPr>
        <w:t xml:space="preserve"> Đề nghị gia hạn thời gian thực hiện</w:t>
      </w:r>
    </w:p>
    <w:p w:rsidR="00F967AF" w:rsidRPr="00B3119D" w:rsidRDefault="00F967AF" w:rsidP="00F967AF">
      <w:pPr>
        <w:tabs>
          <w:tab w:val="left" w:pos="851"/>
        </w:tabs>
        <w:spacing w:after="120"/>
        <w:ind w:firstLine="567"/>
        <w:rPr>
          <w:sz w:val="22"/>
          <w:szCs w:val="22"/>
        </w:rPr>
      </w:pPr>
      <w:r w:rsidRPr="00B3119D">
        <w:rPr>
          <w:sz w:val="22"/>
          <w:szCs w:val="22"/>
          <w:lang w:val="vi-VN"/>
        </w:rPr>
        <w:sym w:font="Wingdings" w:char="F06F"/>
      </w:r>
      <w:r w:rsidRPr="00B3119D">
        <w:rPr>
          <w:sz w:val="22"/>
          <w:szCs w:val="22"/>
        </w:rPr>
        <w:t xml:space="preserve"> Đề nghị không gia hạn thời gian thực hiện</w:t>
      </w:r>
    </w:p>
    <w:p w:rsidR="00F967AF" w:rsidRPr="00B3119D" w:rsidRDefault="00F967AF" w:rsidP="00F967AF">
      <w:pPr>
        <w:pStyle w:val="ListParagraph"/>
        <w:numPr>
          <w:ilvl w:val="0"/>
          <w:numId w:val="20"/>
        </w:numPr>
        <w:tabs>
          <w:tab w:val="left" w:pos="851"/>
        </w:tabs>
        <w:spacing w:before="60" w:after="120"/>
        <w:jc w:val="both"/>
        <w:rPr>
          <w:sz w:val="22"/>
          <w:szCs w:val="22"/>
        </w:rPr>
      </w:pPr>
      <w:r w:rsidRPr="00B3119D">
        <w:rPr>
          <w:sz w:val="22"/>
          <w:szCs w:val="22"/>
        </w:rPr>
        <w:t>Kiến nghị, đề xuất:</w:t>
      </w:r>
    </w:p>
    <w:p w:rsidR="00F967AF" w:rsidRPr="00B3119D" w:rsidRDefault="00F967AF" w:rsidP="00F967AF">
      <w:pPr>
        <w:pStyle w:val="ListParagraph"/>
        <w:tabs>
          <w:tab w:val="left" w:pos="851"/>
        </w:tabs>
        <w:spacing w:before="60" w:after="120"/>
        <w:ind w:left="927"/>
        <w:jc w:val="both"/>
        <w:rPr>
          <w:sz w:val="22"/>
          <w:szCs w:val="22"/>
        </w:rPr>
      </w:pPr>
    </w:p>
    <w:p w:rsidR="00F967AF" w:rsidRPr="00B3119D" w:rsidRDefault="00F967AF" w:rsidP="00F967AF">
      <w:pPr>
        <w:pStyle w:val="ListParagraph"/>
        <w:tabs>
          <w:tab w:val="left" w:pos="851"/>
        </w:tabs>
        <w:spacing w:before="60" w:after="120"/>
        <w:ind w:left="927"/>
        <w:jc w:val="both"/>
        <w:rPr>
          <w:sz w:val="22"/>
          <w:szCs w:val="22"/>
        </w:rPr>
      </w:pPr>
    </w:p>
    <w:p w:rsidR="00F967AF" w:rsidRPr="00B3119D" w:rsidRDefault="00F967AF" w:rsidP="00F967AF">
      <w:pPr>
        <w:tabs>
          <w:tab w:val="left" w:pos="851"/>
        </w:tabs>
        <w:spacing w:after="120"/>
        <w:ind w:firstLine="567"/>
        <w:jc w:val="center"/>
        <w:rPr>
          <w:b/>
          <w:sz w:val="22"/>
          <w:szCs w:val="22"/>
        </w:rPr>
      </w:pPr>
      <w:r w:rsidRPr="00B3119D">
        <w:rPr>
          <w:b/>
          <w:sz w:val="22"/>
          <w:szCs w:val="22"/>
        </w:rPr>
        <w:t>Xác nhận của các thành viên hội đồng</w:t>
      </w:r>
    </w:p>
    <w:p w:rsidR="00F967AF" w:rsidRPr="00B3119D" w:rsidRDefault="00F967AF" w:rsidP="00F967AF">
      <w:pPr>
        <w:tabs>
          <w:tab w:val="left" w:pos="851"/>
        </w:tabs>
        <w:spacing w:before="240" w:after="240"/>
        <w:ind w:firstLine="567"/>
        <w:rPr>
          <w:sz w:val="22"/>
          <w:szCs w:val="22"/>
        </w:rPr>
      </w:pPr>
      <w:r w:rsidRPr="00B3119D">
        <w:rPr>
          <w:sz w:val="22"/>
          <w:szCs w:val="22"/>
        </w:rPr>
        <w:t>Ông:………………………………..………………………………….</w:t>
      </w:r>
    </w:p>
    <w:p w:rsidR="00F967AF" w:rsidRPr="00B3119D" w:rsidRDefault="00F967AF" w:rsidP="00F967AF">
      <w:pPr>
        <w:tabs>
          <w:tab w:val="left" w:pos="851"/>
        </w:tabs>
        <w:spacing w:before="240" w:after="240"/>
        <w:ind w:firstLine="567"/>
        <w:rPr>
          <w:sz w:val="22"/>
          <w:szCs w:val="22"/>
        </w:rPr>
      </w:pPr>
      <w:r w:rsidRPr="00B3119D">
        <w:rPr>
          <w:sz w:val="22"/>
          <w:szCs w:val="22"/>
        </w:rPr>
        <w:t>Ông:……………………………………………………………………</w:t>
      </w:r>
    </w:p>
    <w:p w:rsidR="00F967AF" w:rsidRPr="00B3119D" w:rsidRDefault="00F967AF" w:rsidP="00F967AF">
      <w:pPr>
        <w:tabs>
          <w:tab w:val="left" w:pos="851"/>
        </w:tabs>
        <w:spacing w:before="240" w:after="240"/>
        <w:ind w:firstLine="567"/>
        <w:rPr>
          <w:sz w:val="22"/>
          <w:szCs w:val="22"/>
        </w:rPr>
      </w:pPr>
      <w:r w:rsidRPr="00B3119D">
        <w:rPr>
          <w:sz w:val="22"/>
          <w:szCs w:val="22"/>
        </w:rPr>
        <w:t>Ông:…………………………..……………………………………….</w:t>
      </w:r>
    </w:p>
    <w:p w:rsidR="00F967AF" w:rsidRPr="00B3119D" w:rsidRDefault="00F967AF" w:rsidP="00F967AF">
      <w:pPr>
        <w:tabs>
          <w:tab w:val="left" w:pos="851"/>
        </w:tabs>
        <w:spacing w:before="240" w:after="240"/>
        <w:ind w:firstLine="567"/>
        <w:rPr>
          <w:sz w:val="22"/>
          <w:szCs w:val="22"/>
        </w:rPr>
      </w:pPr>
      <w:r w:rsidRPr="00B3119D">
        <w:rPr>
          <w:sz w:val="22"/>
          <w:szCs w:val="22"/>
        </w:rPr>
        <w:t>Ông :………………………………..………………………………….</w:t>
      </w:r>
    </w:p>
    <w:p w:rsidR="00F967AF" w:rsidRPr="00B3119D" w:rsidRDefault="00F967AF" w:rsidP="00F967AF">
      <w:pPr>
        <w:tabs>
          <w:tab w:val="left" w:pos="851"/>
        </w:tabs>
        <w:spacing w:before="240" w:after="240"/>
        <w:ind w:firstLine="567"/>
        <w:rPr>
          <w:sz w:val="22"/>
          <w:szCs w:val="22"/>
        </w:rPr>
      </w:pPr>
      <w:r w:rsidRPr="00B3119D">
        <w:rPr>
          <w:sz w:val="22"/>
          <w:szCs w:val="22"/>
        </w:rPr>
        <w:t>Bà:……………………………………………………………………...</w:t>
      </w:r>
    </w:p>
    <w:tbl>
      <w:tblPr>
        <w:tblW w:w="0" w:type="auto"/>
        <w:jc w:val="center"/>
        <w:tblLook w:val="04A0" w:firstRow="1" w:lastRow="0" w:firstColumn="1" w:lastColumn="0" w:noHBand="0" w:noVBand="1"/>
      </w:tblPr>
      <w:tblGrid>
        <w:gridCol w:w="4644"/>
        <w:gridCol w:w="4644"/>
      </w:tblGrid>
      <w:tr w:rsidR="00F967AF" w:rsidRPr="00B3119D" w:rsidTr="00CA3853">
        <w:trPr>
          <w:jc w:val="center"/>
        </w:trPr>
        <w:tc>
          <w:tcPr>
            <w:tcW w:w="4810" w:type="dxa"/>
            <w:shd w:val="clear" w:color="auto" w:fill="auto"/>
            <w:vAlign w:val="center"/>
          </w:tcPr>
          <w:p w:rsidR="00F967AF" w:rsidRPr="00B3119D" w:rsidRDefault="00F967AF" w:rsidP="00CA3853">
            <w:pPr>
              <w:tabs>
                <w:tab w:val="left" w:pos="851"/>
              </w:tabs>
              <w:spacing w:after="120"/>
              <w:jc w:val="center"/>
              <w:rPr>
                <w:b/>
                <w:sz w:val="22"/>
                <w:szCs w:val="22"/>
              </w:rPr>
            </w:pPr>
            <w:r w:rsidRPr="00B3119D">
              <w:rPr>
                <w:b/>
                <w:sz w:val="22"/>
                <w:szCs w:val="22"/>
              </w:rPr>
              <w:t>THƯ KÝ HỘI ĐỒNG</w:t>
            </w:r>
          </w:p>
          <w:p w:rsidR="00F967AF" w:rsidRPr="00B3119D" w:rsidRDefault="00F967AF" w:rsidP="00CA3853">
            <w:pPr>
              <w:tabs>
                <w:tab w:val="left" w:pos="851"/>
              </w:tabs>
              <w:spacing w:after="120"/>
              <w:jc w:val="center"/>
              <w:rPr>
                <w:b/>
                <w:sz w:val="22"/>
                <w:szCs w:val="22"/>
              </w:rPr>
            </w:pPr>
          </w:p>
          <w:p w:rsidR="00F967AF" w:rsidRPr="00B3119D" w:rsidRDefault="00F967AF" w:rsidP="00CA3853">
            <w:pPr>
              <w:tabs>
                <w:tab w:val="left" w:pos="851"/>
              </w:tabs>
              <w:spacing w:after="120"/>
              <w:jc w:val="center"/>
              <w:rPr>
                <w:b/>
                <w:sz w:val="22"/>
                <w:szCs w:val="22"/>
              </w:rPr>
            </w:pPr>
          </w:p>
          <w:p w:rsidR="00F967AF" w:rsidRPr="00B3119D" w:rsidRDefault="00F967AF" w:rsidP="00CA3853">
            <w:pPr>
              <w:tabs>
                <w:tab w:val="left" w:pos="851"/>
              </w:tabs>
              <w:spacing w:after="120"/>
              <w:jc w:val="center"/>
              <w:rPr>
                <w:b/>
                <w:sz w:val="22"/>
                <w:szCs w:val="22"/>
              </w:rPr>
            </w:pPr>
          </w:p>
          <w:p w:rsidR="00F967AF" w:rsidRPr="00B3119D" w:rsidRDefault="00F967AF" w:rsidP="00CA3853">
            <w:pPr>
              <w:tabs>
                <w:tab w:val="left" w:pos="851"/>
              </w:tabs>
              <w:spacing w:after="120"/>
              <w:jc w:val="center"/>
              <w:rPr>
                <w:b/>
                <w:sz w:val="22"/>
                <w:szCs w:val="22"/>
              </w:rPr>
            </w:pPr>
          </w:p>
        </w:tc>
        <w:tc>
          <w:tcPr>
            <w:tcW w:w="4811" w:type="dxa"/>
            <w:shd w:val="clear" w:color="auto" w:fill="auto"/>
            <w:vAlign w:val="center"/>
          </w:tcPr>
          <w:p w:rsidR="00F967AF" w:rsidRPr="00B3119D" w:rsidRDefault="00F967AF" w:rsidP="00CA3853">
            <w:pPr>
              <w:tabs>
                <w:tab w:val="left" w:pos="851"/>
              </w:tabs>
              <w:spacing w:after="120"/>
              <w:jc w:val="center"/>
              <w:rPr>
                <w:b/>
              </w:rPr>
            </w:pPr>
            <w:r w:rsidRPr="00B3119D">
              <w:rPr>
                <w:b/>
                <w:sz w:val="22"/>
                <w:szCs w:val="22"/>
              </w:rPr>
              <w:t>CHỦ TỊCH HỘI ĐỒNG</w:t>
            </w:r>
          </w:p>
          <w:p w:rsidR="00F967AF" w:rsidRPr="00B3119D" w:rsidRDefault="00F967AF" w:rsidP="00CA3853">
            <w:pPr>
              <w:tabs>
                <w:tab w:val="left" w:pos="851"/>
              </w:tabs>
              <w:spacing w:after="120"/>
              <w:jc w:val="center"/>
              <w:rPr>
                <w:b/>
                <w:sz w:val="22"/>
                <w:szCs w:val="22"/>
              </w:rPr>
            </w:pPr>
          </w:p>
          <w:p w:rsidR="00F967AF" w:rsidRPr="00B3119D" w:rsidRDefault="00F967AF" w:rsidP="00CA3853">
            <w:pPr>
              <w:tabs>
                <w:tab w:val="left" w:pos="851"/>
              </w:tabs>
              <w:spacing w:after="120"/>
              <w:jc w:val="center"/>
              <w:rPr>
                <w:b/>
                <w:sz w:val="22"/>
                <w:szCs w:val="22"/>
              </w:rPr>
            </w:pPr>
          </w:p>
          <w:p w:rsidR="00F967AF" w:rsidRPr="00B3119D" w:rsidRDefault="00F967AF" w:rsidP="00CA3853">
            <w:pPr>
              <w:tabs>
                <w:tab w:val="left" w:pos="851"/>
              </w:tabs>
              <w:spacing w:after="120"/>
              <w:jc w:val="center"/>
              <w:rPr>
                <w:b/>
                <w:sz w:val="22"/>
                <w:szCs w:val="22"/>
              </w:rPr>
            </w:pPr>
          </w:p>
          <w:p w:rsidR="00F967AF" w:rsidRPr="00B3119D" w:rsidRDefault="00F967AF" w:rsidP="00CA3853">
            <w:pPr>
              <w:tabs>
                <w:tab w:val="left" w:pos="851"/>
              </w:tabs>
              <w:spacing w:after="120"/>
              <w:jc w:val="center"/>
              <w:rPr>
                <w:b/>
                <w:sz w:val="22"/>
                <w:szCs w:val="22"/>
              </w:rPr>
            </w:pPr>
          </w:p>
        </w:tc>
      </w:tr>
    </w:tbl>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F967AF" w:rsidRPr="00B3119D" w:rsidRDefault="00F967AF" w:rsidP="00F967AF">
      <w:pPr>
        <w:shd w:val="clear" w:color="auto" w:fill="FFFFFF"/>
        <w:spacing w:after="120" w:line="234" w:lineRule="atLeast"/>
        <w:jc w:val="center"/>
        <w:rPr>
          <w:b/>
          <w:bCs/>
          <w:sz w:val="22"/>
          <w:szCs w:val="22"/>
        </w:rPr>
      </w:pPr>
    </w:p>
    <w:p w:rsidR="00DA7CB3" w:rsidRDefault="00DA7CB3" w:rsidP="00F967AF">
      <w:pPr>
        <w:shd w:val="clear" w:color="auto" w:fill="FFFFFF"/>
        <w:spacing w:after="120" w:line="234" w:lineRule="atLeast"/>
        <w:jc w:val="center"/>
        <w:rPr>
          <w:b/>
          <w:bCs/>
          <w:sz w:val="28"/>
          <w:szCs w:val="28"/>
        </w:rPr>
        <w:sectPr w:rsidR="00DA7CB3" w:rsidSect="00962967">
          <w:pgSz w:w="11907" w:h="16840" w:code="9"/>
          <w:pgMar w:top="1134" w:right="1134" w:bottom="1134" w:left="1701" w:header="720" w:footer="720" w:gutter="0"/>
          <w:cols w:space="720"/>
          <w:titlePg/>
          <w:docGrid w:linePitch="381"/>
        </w:sectPr>
      </w:pPr>
    </w:p>
    <w:p w:rsidR="000904DE" w:rsidRPr="00D3284F" w:rsidRDefault="000904DE" w:rsidP="000D56C3">
      <w:pPr>
        <w:shd w:val="clear" w:color="auto" w:fill="FFFFFF"/>
        <w:spacing w:after="120" w:line="234" w:lineRule="atLeast"/>
        <w:jc w:val="center"/>
        <w:rPr>
          <w:iCs/>
          <w:sz w:val="22"/>
          <w:szCs w:val="22"/>
        </w:rPr>
      </w:pPr>
    </w:p>
    <w:sectPr w:rsidR="000904DE" w:rsidRPr="00D3284F" w:rsidSect="000D56C3">
      <w:footerReference w:type="first" r:id="rId32"/>
      <w:pgSz w:w="11907" w:h="16840"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058" w:rsidRDefault="00450058" w:rsidP="00EF187E">
      <w:r>
        <w:separator/>
      </w:r>
    </w:p>
  </w:endnote>
  <w:endnote w:type="continuationSeparator" w:id="0">
    <w:p w:rsidR="00450058" w:rsidRDefault="00450058" w:rsidP="00EF1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8324278"/>
      <w:docPartObj>
        <w:docPartGallery w:val="Page Numbers (Bottom of Page)"/>
        <w:docPartUnique/>
      </w:docPartObj>
    </w:sdtPr>
    <w:sdtEndPr>
      <w:rPr>
        <w:noProof/>
      </w:rPr>
    </w:sdtEndPr>
    <w:sdtContent>
      <w:p w:rsidR="005B4E58" w:rsidRDefault="005B4E58">
        <w:pPr>
          <w:pStyle w:val="Footer"/>
          <w:jc w:val="right"/>
        </w:pPr>
        <w:r>
          <w:t>2</w:t>
        </w:r>
      </w:p>
    </w:sdtContent>
  </w:sdt>
  <w:p w:rsidR="005B4E58" w:rsidRDefault="005B4E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AC3" w:rsidRDefault="00416AC3">
    <w:pPr>
      <w:pStyle w:val="Footer"/>
      <w:jc w:val="right"/>
    </w:pPr>
  </w:p>
  <w:p w:rsidR="005B4E58" w:rsidRDefault="005B4E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AC3" w:rsidRDefault="00416AC3">
    <w:pPr>
      <w:pStyle w:val="Footer"/>
      <w:jc w:val="right"/>
    </w:pPr>
  </w:p>
  <w:p w:rsidR="00416AC3" w:rsidRDefault="00416A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058" w:rsidRDefault="00450058" w:rsidP="00EF187E">
      <w:r>
        <w:separator/>
      </w:r>
    </w:p>
  </w:footnote>
  <w:footnote w:type="continuationSeparator" w:id="0">
    <w:p w:rsidR="00450058" w:rsidRDefault="00450058" w:rsidP="00EF18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36B23"/>
    <w:multiLevelType w:val="hybridMultilevel"/>
    <w:tmpl w:val="DDD270A6"/>
    <w:lvl w:ilvl="0" w:tplc="E3A26138">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AD4676"/>
    <w:multiLevelType w:val="hybridMultilevel"/>
    <w:tmpl w:val="B1E08B4A"/>
    <w:lvl w:ilvl="0" w:tplc="20B2A154">
      <w:start w:val="10"/>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E6402"/>
    <w:multiLevelType w:val="hybridMultilevel"/>
    <w:tmpl w:val="0D1664F8"/>
    <w:lvl w:ilvl="0" w:tplc="B8BA61E6">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FE44095"/>
    <w:multiLevelType w:val="hybridMultilevel"/>
    <w:tmpl w:val="D6868758"/>
    <w:lvl w:ilvl="0" w:tplc="331875E8">
      <w:start w:val="10"/>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5A4260"/>
    <w:multiLevelType w:val="hybridMultilevel"/>
    <w:tmpl w:val="B8BEC91E"/>
    <w:lvl w:ilvl="0" w:tplc="83664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E342E9"/>
    <w:multiLevelType w:val="hybridMultilevel"/>
    <w:tmpl w:val="9C2002F2"/>
    <w:lvl w:ilvl="0" w:tplc="1040EDB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45836DB"/>
    <w:multiLevelType w:val="hybridMultilevel"/>
    <w:tmpl w:val="62107FEE"/>
    <w:lvl w:ilvl="0" w:tplc="5A9ECADE">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159A702D"/>
    <w:multiLevelType w:val="hybridMultilevel"/>
    <w:tmpl w:val="FA369C54"/>
    <w:lvl w:ilvl="0" w:tplc="2640CCEC">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83720A7"/>
    <w:multiLevelType w:val="hybridMultilevel"/>
    <w:tmpl w:val="E126E9CE"/>
    <w:lvl w:ilvl="0" w:tplc="C582CA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180797"/>
    <w:multiLevelType w:val="hybridMultilevel"/>
    <w:tmpl w:val="937452EE"/>
    <w:lvl w:ilvl="0" w:tplc="8D5A1D8A">
      <w:start w:val="12"/>
      <w:numFmt w:val="decimal"/>
      <w:lvlText w:val="%1."/>
      <w:lvlJc w:val="left"/>
      <w:pPr>
        <w:ind w:left="1070"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0">
    <w:nsid w:val="24A501B8"/>
    <w:multiLevelType w:val="hybridMultilevel"/>
    <w:tmpl w:val="5C3E1AC0"/>
    <w:lvl w:ilvl="0" w:tplc="64C8BAD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CF915D0"/>
    <w:multiLevelType w:val="hybridMultilevel"/>
    <w:tmpl w:val="0C8E0C08"/>
    <w:lvl w:ilvl="0" w:tplc="EAD0E9D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E0830E1"/>
    <w:multiLevelType w:val="hybridMultilevel"/>
    <w:tmpl w:val="FA369C54"/>
    <w:lvl w:ilvl="0" w:tplc="2640CCEC">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62E4B06"/>
    <w:multiLevelType w:val="hybridMultilevel"/>
    <w:tmpl w:val="B8BEC91E"/>
    <w:lvl w:ilvl="0" w:tplc="83664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533CD9"/>
    <w:multiLevelType w:val="hybridMultilevel"/>
    <w:tmpl w:val="AE081A2E"/>
    <w:lvl w:ilvl="0" w:tplc="E1ECC5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35A768A"/>
    <w:multiLevelType w:val="multilevel"/>
    <w:tmpl w:val="53E867AA"/>
    <w:lvl w:ilvl="0">
      <w:start w:val="2"/>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6">
    <w:nsid w:val="53C73C19"/>
    <w:multiLevelType w:val="hybridMultilevel"/>
    <w:tmpl w:val="B8BEC91E"/>
    <w:lvl w:ilvl="0" w:tplc="83664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5E877A0"/>
    <w:multiLevelType w:val="hybridMultilevel"/>
    <w:tmpl w:val="76BC9C6A"/>
    <w:lvl w:ilvl="0" w:tplc="D1D20F0A">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DB82B3C"/>
    <w:multiLevelType w:val="hybridMultilevel"/>
    <w:tmpl w:val="79900C9E"/>
    <w:lvl w:ilvl="0" w:tplc="B596BC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54766A"/>
    <w:multiLevelType w:val="hybridMultilevel"/>
    <w:tmpl w:val="DC74D2E0"/>
    <w:lvl w:ilvl="0" w:tplc="E07A62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6C6858"/>
    <w:multiLevelType w:val="hybridMultilevel"/>
    <w:tmpl w:val="A13C13FE"/>
    <w:lvl w:ilvl="0" w:tplc="B2C021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60A666E"/>
    <w:multiLevelType w:val="hybridMultilevel"/>
    <w:tmpl w:val="0BECA2A4"/>
    <w:lvl w:ilvl="0" w:tplc="8A36B99C">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2">
    <w:nsid w:val="66896DC8"/>
    <w:multiLevelType w:val="hybridMultilevel"/>
    <w:tmpl w:val="2932B27E"/>
    <w:lvl w:ilvl="0" w:tplc="042A0017">
      <w:start w:val="2"/>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680B37DC"/>
    <w:multiLevelType w:val="hybridMultilevel"/>
    <w:tmpl w:val="937452EE"/>
    <w:lvl w:ilvl="0" w:tplc="8D5A1D8A">
      <w:start w:val="12"/>
      <w:numFmt w:val="decimal"/>
      <w:lvlText w:val="%1."/>
      <w:lvlJc w:val="left"/>
      <w:pPr>
        <w:ind w:left="1070"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4">
    <w:nsid w:val="6A1E3CAB"/>
    <w:multiLevelType w:val="hybridMultilevel"/>
    <w:tmpl w:val="BB961D16"/>
    <w:lvl w:ilvl="0" w:tplc="88F829EC">
      <w:start w:val="1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03D1723"/>
    <w:multiLevelType w:val="hybridMultilevel"/>
    <w:tmpl w:val="D4789C8E"/>
    <w:lvl w:ilvl="0" w:tplc="0F4E9BEA">
      <w:start w:val="1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E6B323C"/>
    <w:multiLevelType w:val="hybridMultilevel"/>
    <w:tmpl w:val="CAF4862E"/>
    <w:lvl w:ilvl="0" w:tplc="F97A65A8">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3"/>
  </w:num>
  <w:num w:numId="2">
    <w:abstractNumId w:val="16"/>
  </w:num>
  <w:num w:numId="3">
    <w:abstractNumId w:val="6"/>
  </w:num>
  <w:num w:numId="4">
    <w:abstractNumId w:val="4"/>
  </w:num>
  <w:num w:numId="5">
    <w:abstractNumId w:val="12"/>
  </w:num>
  <w:num w:numId="6">
    <w:abstractNumId w:val="25"/>
  </w:num>
  <w:num w:numId="7">
    <w:abstractNumId w:val="23"/>
  </w:num>
  <w:num w:numId="8">
    <w:abstractNumId w:val="20"/>
  </w:num>
  <w:num w:numId="9">
    <w:abstractNumId w:val="9"/>
  </w:num>
  <w:num w:numId="10">
    <w:abstractNumId w:val="7"/>
  </w:num>
  <w:num w:numId="11">
    <w:abstractNumId w:val="17"/>
  </w:num>
  <w:num w:numId="12">
    <w:abstractNumId w:val="1"/>
  </w:num>
  <w:num w:numId="13">
    <w:abstractNumId w:val="24"/>
  </w:num>
  <w:num w:numId="14">
    <w:abstractNumId w:val="3"/>
  </w:num>
  <w:num w:numId="15">
    <w:abstractNumId w:val="18"/>
  </w:num>
  <w:num w:numId="16">
    <w:abstractNumId w:val="2"/>
  </w:num>
  <w:num w:numId="17">
    <w:abstractNumId w:val="8"/>
  </w:num>
  <w:num w:numId="18">
    <w:abstractNumId w:val="15"/>
  </w:num>
  <w:num w:numId="19">
    <w:abstractNumId w:val="5"/>
  </w:num>
  <w:num w:numId="20">
    <w:abstractNumId w:val="26"/>
  </w:num>
  <w:num w:numId="21">
    <w:abstractNumId w:val="10"/>
  </w:num>
  <w:num w:numId="22">
    <w:abstractNumId w:val="0"/>
  </w:num>
  <w:num w:numId="23">
    <w:abstractNumId w:val="11"/>
  </w:num>
  <w:num w:numId="24">
    <w:abstractNumId w:val="19"/>
  </w:num>
  <w:num w:numId="25">
    <w:abstractNumId w:val="14"/>
  </w:num>
  <w:num w:numId="26">
    <w:abstractNumId w:val="21"/>
  </w:num>
  <w:num w:numId="27">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hideSpellingErrors/>
  <w:trackRevisions/>
  <w:defaultTabStop w:val="720"/>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CF1"/>
    <w:rsid w:val="0000020C"/>
    <w:rsid w:val="000002B2"/>
    <w:rsid w:val="0000053C"/>
    <w:rsid w:val="00002B57"/>
    <w:rsid w:val="00004307"/>
    <w:rsid w:val="00005F09"/>
    <w:rsid w:val="000070AA"/>
    <w:rsid w:val="000101DE"/>
    <w:rsid w:val="00010AB5"/>
    <w:rsid w:val="00015279"/>
    <w:rsid w:val="00016C00"/>
    <w:rsid w:val="00017863"/>
    <w:rsid w:val="00017A1C"/>
    <w:rsid w:val="00024B28"/>
    <w:rsid w:val="00027DF5"/>
    <w:rsid w:val="00030F8A"/>
    <w:rsid w:val="000370F4"/>
    <w:rsid w:val="00041795"/>
    <w:rsid w:val="00042BF9"/>
    <w:rsid w:val="00044761"/>
    <w:rsid w:val="00047C12"/>
    <w:rsid w:val="00047C2D"/>
    <w:rsid w:val="0005039E"/>
    <w:rsid w:val="00053A05"/>
    <w:rsid w:val="00055DC1"/>
    <w:rsid w:val="00056742"/>
    <w:rsid w:val="00056AAE"/>
    <w:rsid w:val="00062ADA"/>
    <w:rsid w:val="00065EFD"/>
    <w:rsid w:val="00067196"/>
    <w:rsid w:val="00070478"/>
    <w:rsid w:val="00072A05"/>
    <w:rsid w:val="00074827"/>
    <w:rsid w:val="00074BBB"/>
    <w:rsid w:val="00076DEC"/>
    <w:rsid w:val="00077085"/>
    <w:rsid w:val="00077473"/>
    <w:rsid w:val="00077621"/>
    <w:rsid w:val="0008136B"/>
    <w:rsid w:val="000815F0"/>
    <w:rsid w:val="00087DA6"/>
    <w:rsid w:val="000904DE"/>
    <w:rsid w:val="00091B51"/>
    <w:rsid w:val="00092DB7"/>
    <w:rsid w:val="000940A0"/>
    <w:rsid w:val="00096499"/>
    <w:rsid w:val="00097458"/>
    <w:rsid w:val="000A0CBC"/>
    <w:rsid w:val="000A18D0"/>
    <w:rsid w:val="000A1A1C"/>
    <w:rsid w:val="000A21CC"/>
    <w:rsid w:val="000A26D4"/>
    <w:rsid w:val="000A4219"/>
    <w:rsid w:val="000A4792"/>
    <w:rsid w:val="000A6D17"/>
    <w:rsid w:val="000A7595"/>
    <w:rsid w:val="000A76F5"/>
    <w:rsid w:val="000A7C8F"/>
    <w:rsid w:val="000B1B5B"/>
    <w:rsid w:val="000B1EB2"/>
    <w:rsid w:val="000B25E6"/>
    <w:rsid w:val="000B4FF7"/>
    <w:rsid w:val="000B7F95"/>
    <w:rsid w:val="000C049E"/>
    <w:rsid w:val="000C56CF"/>
    <w:rsid w:val="000C78BE"/>
    <w:rsid w:val="000D0014"/>
    <w:rsid w:val="000D12A0"/>
    <w:rsid w:val="000D3195"/>
    <w:rsid w:val="000D4E20"/>
    <w:rsid w:val="000D56C3"/>
    <w:rsid w:val="000D701B"/>
    <w:rsid w:val="000E1C77"/>
    <w:rsid w:val="000E29D8"/>
    <w:rsid w:val="000E3FD9"/>
    <w:rsid w:val="000E568B"/>
    <w:rsid w:val="000E7BD0"/>
    <w:rsid w:val="000F08A1"/>
    <w:rsid w:val="000F0A9F"/>
    <w:rsid w:val="000F2096"/>
    <w:rsid w:val="000F262F"/>
    <w:rsid w:val="000F2AD3"/>
    <w:rsid w:val="000F45C0"/>
    <w:rsid w:val="000F7DE3"/>
    <w:rsid w:val="00102600"/>
    <w:rsid w:val="0010398E"/>
    <w:rsid w:val="001048FB"/>
    <w:rsid w:val="00104C65"/>
    <w:rsid w:val="00105C51"/>
    <w:rsid w:val="00105D4E"/>
    <w:rsid w:val="00105DBA"/>
    <w:rsid w:val="0010683D"/>
    <w:rsid w:val="00106D2C"/>
    <w:rsid w:val="00107043"/>
    <w:rsid w:val="00107567"/>
    <w:rsid w:val="0010779D"/>
    <w:rsid w:val="00107FAE"/>
    <w:rsid w:val="00113BCB"/>
    <w:rsid w:val="001160C6"/>
    <w:rsid w:val="00116A3A"/>
    <w:rsid w:val="001215F7"/>
    <w:rsid w:val="00121747"/>
    <w:rsid w:val="00122C07"/>
    <w:rsid w:val="001236AD"/>
    <w:rsid w:val="0012499B"/>
    <w:rsid w:val="00125A5E"/>
    <w:rsid w:val="00125D6A"/>
    <w:rsid w:val="00125D70"/>
    <w:rsid w:val="00126A11"/>
    <w:rsid w:val="00127AC4"/>
    <w:rsid w:val="001332B2"/>
    <w:rsid w:val="00134D76"/>
    <w:rsid w:val="00134D8C"/>
    <w:rsid w:val="00135012"/>
    <w:rsid w:val="0013521D"/>
    <w:rsid w:val="00136848"/>
    <w:rsid w:val="00141E9D"/>
    <w:rsid w:val="0014476F"/>
    <w:rsid w:val="001472C7"/>
    <w:rsid w:val="00150C9E"/>
    <w:rsid w:val="00152E4A"/>
    <w:rsid w:val="001544A5"/>
    <w:rsid w:val="001548E4"/>
    <w:rsid w:val="00154ED6"/>
    <w:rsid w:val="00155391"/>
    <w:rsid w:val="00155C4F"/>
    <w:rsid w:val="00162A4A"/>
    <w:rsid w:val="001646A4"/>
    <w:rsid w:val="00167C5F"/>
    <w:rsid w:val="00172D9C"/>
    <w:rsid w:val="00176898"/>
    <w:rsid w:val="00176A98"/>
    <w:rsid w:val="00177207"/>
    <w:rsid w:val="0018117A"/>
    <w:rsid w:val="00181FF8"/>
    <w:rsid w:val="00182094"/>
    <w:rsid w:val="00182569"/>
    <w:rsid w:val="00184236"/>
    <w:rsid w:val="00184B57"/>
    <w:rsid w:val="00184DE9"/>
    <w:rsid w:val="0018644C"/>
    <w:rsid w:val="00190B30"/>
    <w:rsid w:val="00194910"/>
    <w:rsid w:val="001967AF"/>
    <w:rsid w:val="00196AD8"/>
    <w:rsid w:val="00197559"/>
    <w:rsid w:val="001A0FBC"/>
    <w:rsid w:val="001A125B"/>
    <w:rsid w:val="001A213C"/>
    <w:rsid w:val="001A508C"/>
    <w:rsid w:val="001A79A8"/>
    <w:rsid w:val="001B21C9"/>
    <w:rsid w:val="001B3D75"/>
    <w:rsid w:val="001B61CB"/>
    <w:rsid w:val="001C02BB"/>
    <w:rsid w:val="001C02EB"/>
    <w:rsid w:val="001C04AD"/>
    <w:rsid w:val="001C0AE9"/>
    <w:rsid w:val="001C220F"/>
    <w:rsid w:val="001C3771"/>
    <w:rsid w:val="001C7F7B"/>
    <w:rsid w:val="001D02F3"/>
    <w:rsid w:val="001D2C11"/>
    <w:rsid w:val="001D2C5B"/>
    <w:rsid w:val="001D325C"/>
    <w:rsid w:val="001D3AB2"/>
    <w:rsid w:val="001D6585"/>
    <w:rsid w:val="001E09A3"/>
    <w:rsid w:val="001E0F3F"/>
    <w:rsid w:val="001E1772"/>
    <w:rsid w:val="001E1FFA"/>
    <w:rsid w:val="001E5967"/>
    <w:rsid w:val="001E6AFE"/>
    <w:rsid w:val="001F008D"/>
    <w:rsid w:val="001F0877"/>
    <w:rsid w:val="001F4513"/>
    <w:rsid w:val="001F6EBB"/>
    <w:rsid w:val="001F752A"/>
    <w:rsid w:val="002010D4"/>
    <w:rsid w:val="00201506"/>
    <w:rsid w:val="00202E60"/>
    <w:rsid w:val="002031B3"/>
    <w:rsid w:val="002100B4"/>
    <w:rsid w:val="00210ED8"/>
    <w:rsid w:val="00211742"/>
    <w:rsid w:val="00212640"/>
    <w:rsid w:val="0021560A"/>
    <w:rsid w:val="00215B2D"/>
    <w:rsid w:val="00220510"/>
    <w:rsid w:val="00220697"/>
    <w:rsid w:val="00222723"/>
    <w:rsid w:val="00223B29"/>
    <w:rsid w:val="00226946"/>
    <w:rsid w:val="00231597"/>
    <w:rsid w:val="00231E4D"/>
    <w:rsid w:val="00232287"/>
    <w:rsid w:val="002330A1"/>
    <w:rsid w:val="002331FF"/>
    <w:rsid w:val="00233364"/>
    <w:rsid w:val="00233BA7"/>
    <w:rsid w:val="00235CC0"/>
    <w:rsid w:val="00237029"/>
    <w:rsid w:val="0024267B"/>
    <w:rsid w:val="00245257"/>
    <w:rsid w:val="00246464"/>
    <w:rsid w:val="0025041A"/>
    <w:rsid w:val="0025208A"/>
    <w:rsid w:val="002553C0"/>
    <w:rsid w:val="00255696"/>
    <w:rsid w:val="00257730"/>
    <w:rsid w:val="002600D7"/>
    <w:rsid w:val="002601A6"/>
    <w:rsid w:val="002602CA"/>
    <w:rsid w:val="00262851"/>
    <w:rsid w:val="0026299D"/>
    <w:rsid w:val="00262DA3"/>
    <w:rsid w:val="00262F63"/>
    <w:rsid w:val="0026498A"/>
    <w:rsid w:val="00264A92"/>
    <w:rsid w:val="00273A3E"/>
    <w:rsid w:val="0027587C"/>
    <w:rsid w:val="00275931"/>
    <w:rsid w:val="002766F1"/>
    <w:rsid w:val="00283F10"/>
    <w:rsid w:val="00284F21"/>
    <w:rsid w:val="002850CD"/>
    <w:rsid w:val="00287B5F"/>
    <w:rsid w:val="002976F7"/>
    <w:rsid w:val="002A0933"/>
    <w:rsid w:val="002A23AC"/>
    <w:rsid w:val="002A3B93"/>
    <w:rsid w:val="002A61A2"/>
    <w:rsid w:val="002A7B56"/>
    <w:rsid w:val="002B06C6"/>
    <w:rsid w:val="002B0FBF"/>
    <w:rsid w:val="002B1F51"/>
    <w:rsid w:val="002B3E3D"/>
    <w:rsid w:val="002B6221"/>
    <w:rsid w:val="002B69EC"/>
    <w:rsid w:val="002B7497"/>
    <w:rsid w:val="002C0F87"/>
    <w:rsid w:val="002C3EF9"/>
    <w:rsid w:val="002C5AE5"/>
    <w:rsid w:val="002C7081"/>
    <w:rsid w:val="002C7902"/>
    <w:rsid w:val="002C7A75"/>
    <w:rsid w:val="002D1958"/>
    <w:rsid w:val="002D1CD1"/>
    <w:rsid w:val="002D2B97"/>
    <w:rsid w:val="002D3F54"/>
    <w:rsid w:val="002D609E"/>
    <w:rsid w:val="002D6791"/>
    <w:rsid w:val="002D6AAD"/>
    <w:rsid w:val="002D7F19"/>
    <w:rsid w:val="002E0649"/>
    <w:rsid w:val="002E1137"/>
    <w:rsid w:val="002E1147"/>
    <w:rsid w:val="002E39F0"/>
    <w:rsid w:val="002E434E"/>
    <w:rsid w:val="002E4F6C"/>
    <w:rsid w:val="002E62E0"/>
    <w:rsid w:val="002E7845"/>
    <w:rsid w:val="002F103C"/>
    <w:rsid w:val="002F3B14"/>
    <w:rsid w:val="002F419C"/>
    <w:rsid w:val="002F73B7"/>
    <w:rsid w:val="003006C3"/>
    <w:rsid w:val="0030161B"/>
    <w:rsid w:val="00301AB0"/>
    <w:rsid w:val="00301B4B"/>
    <w:rsid w:val="00305ACD"/>
    <w:rsid w:val="00306C13"/>
    <w:rsid w:val="00306FFD"/>
    <w:rsid w:val="00311B11"/>
    <w:rsid w:val="0031326E"/>
    <w:rsid w:val="00313AA2"/>
    <w:rsid w:val="003142A7"/>
    <w:rsid w:val="0031727E"/>
    <w:rsid w:val="00320CEB"/>
    <w:rsid w:val="00321FF7"/>
    <w:rsid w:val="003225ED"/>
    <w:rsid w:val="00323FB0"/>
    <w:rsid w:val="00326F36"/>
    <w:rsid w:val="003301B9"/>
    <w:rsid w:val="00331635"/>
    <w:rsid w:val="003318B5"/>
    <w:rsid w:val="00331C27"/>
    <w:rsid w:val="003326FB"/>
    <w:rsid w:val="00332FEF"/>
    <w:rsid w:val="0033317F"/>
    <w:rsid w:val="00333533"/>
    <w:rsid w:val="00333AAA"/>
    <w:rsid w:val="003354DC"/>
    <w:rsid w:val="003372E3"/>
    <w:rsid w:val="003405D7"/>
    <w:rsid w:val="00340679"/>
    <w:rsid w:val="003450D1"/>
    <w:rsid w:val="00346C89"/>
    <w:rsid w:val="0034717E"/>
    <w:rsid w:val="003477AA"/>
    <w:rsid w:val="0035277C"/>
    <w:rsid w:val="00352F61"/>
    <w:rsid w:val="00353458"/>
    <w:rsid w:val="00355F8C"/>
    <w:rsid w:val="003560AD"/>
    <w:rsid w:val="00366C1C"/>
    <w:rsid w:val="00370116"/>
    <w:rsid w:val="00371743"/>
    <w:rsid w:val="0037437A"/>
    <w:rsid w:val="00374CED"/>
    <w:rsid w:val="00374ED4"/>
    <w:rsid w:val="00375B47"/>
    <w:rsid w:val="00376742"/>
    <w:rsid w:val="003806FC"/>
    <w:rsid w:val="00382946"/>
    <w:rsid w:val="00384AD1"/>
    <w:rsid w:val="00391071"/>
    <w:rsid w:val="003919B4"/>
    <w:rsid w:val="003934B8"/>
    <w:rsid w:val="003936C2"/>
    <w:rsid w:val="00394C8A"/>
    <w:rsid w:val="00394EC3"/>
    <w:rsid w:val="003956C2"/>
    <w:rsid w:val="003962A4"/>
    <w:rsid w:val="003968D9"/>
    <w:rsid w:val="0039696A"/>
    <w:rsid w:val="003976E5"/>
    <w:rsid w:val="00397E62"/>
    <w:rsid w:val="00397EBF"/>
    <w:rsid w:val="003A0C85"/>
    <w:rsid w:val="003B1268"/>
    <w:rsid w:val="003B4B68"/>
    <w:rsid w:val="003B7C9A"/>
    <w:rsid w:val="003C3DBB"/>
    <w:rsid w:val="003C4A98"/>
    <w:rsid w:val="003C60AF"/>
    <w:rsid w:val="003C6121"/>
    <w:rsid w:val="003C7C0A"/>
    <w:rsid w:val="003D1AAD"/>
    <w:rsid w:val="003D4B04"/>
    <w:rsid w:val="003D4D51"/>
    <w:rsid w:val="003D5FE3"/>
    <w:rsid w:val="003D65B1"/>
    <w:rsid w:val="003E3FC6"/>
    <w:rsid w:val="003E4547"/>
    <w:rsid w:val="003F0C08"/>
    <w:rsid w:val="003F22D0"/>
    <w:rsid w:val="003F5664"/>
    <w:rsid w:val="003F6364"/>
    <w:rsid w:val="003F76A8"/>
    <w:rsid w:val="00400A04"/>
    <w:rsid w:val="00401177"/>
    <w:rsid w:val="004014BD"/>
    <w:rsid w:val="0040232D"/>
    <w:rsid w:val="00406D5B"/>
    <w:rsid w:val="0040776B"/>
    <w:rsid w:val="004078F1"/>
    <w:rsid w:val="00407A5B"/>
    <w:rsid w:val="004123C1"/>
    <w:rsid w:val="004132CC"/>
    <w:rsid w:val="00414F95"/>
    <w:rsid w:val="00416014"/>
    <w:rsid w:val="00416062"/>
    <w:rsid w:val="00416AC3"/>
    <w:rsid w:val="00416DB1"/>
    <w:rsid w:val="0042515C"/>
    <w:rsid w:val="00425D72"/>
    <w:rsid w:val="00427165"/>
    <w:rsid w:val="00433A41"/>
    <w:rsid w:val="0043446B"/>
    <w:rsid w:val="004365D8"/>
    <w:rsid w:val="00437F9B"/>
    <w:rsid w:val="00440EA7"/>
    <w:rsid w:val="00443863"/>
    <w:rsid w:val="0044466B"/>
    <w:rsid w:val="00444BD3"/>
    <w:rsid w:val="00445C8F"/>
    <w:rsid w:val="00450058"/>
    <w:rsid w:val="004500B6"/>
    <w:rsid w:val="00450A23"/>
    <w:rsid w:val="00450E52"/>
    <w:rsid w:val="00453BFA"/>
    <w:rsid w:val="004540AF"/>
    <w:rsid w:val="00460341"/>
    <w:rsid w:val="0046177A"/>
    <w:rsid w:val="0046412B"/>
    <w:rsid w:val="0046454C"/>
    <w:rsid w:val="00464DFC"/>
    <w:rsid w:val="00465D50"/>
    <w:rsid w:val="00466C64"/>
    <w:rsid w:val="004674E0"/>
    <w:rsid w:val="00470CB3"/>
    <w:rsid w:val="004742D1"/>
    <w:rsid w:val="00475697"/>
    <w:rsid w:val="00476FAD"/>
    <w:rsid w:val="0048229E"/>
    <w:rsid w:val="0048453F"/>
    <w:rsid w:val="00484C37"/>
    <w:rsid w:val="00485110"/>
    <w:rsid w:val="004907E0"/>
    <w:rsid w:val="00493541"/>
    <w:rsid w:val="004A0759"/>
    <w:rsid w:val="004A6220"/>
    <w:rsid w:val="004A661B"/>
    <w:rsid w:val="004A6C78"/>
    <w:rsid w:val="004B3043"/>
    <w:rsid w:val="004B3443"/>
    <w:rsid w:val="004B36D1"/>
    <w:rsid w:val="004B47F2"/>
    <w:rsid w:val="004B4BA9"/>
    <w:rsid w:val="004B4C69"/>
    <w:rsid w:val="004B569D"/>
    <w:rsid w:val="004B6764"/>
    <w:rsid w:val="004C257E"/>
    <w:rsid w:val="004C2D3E"/>
    <w:rsid w:val="004C5697"/>
    <w:rsid w:val="004C6839"/>
    <w:rsid w:val="004C7A44"/>
    <w:rsid w:val="004D0B28"/>
    <w:rsid w:val="004D24BE"/>
    <w:rsid w:val="004D485D"/>
    <w:rsid w:val="004D4B1F"/>
    <w:rsid w:val="004D7135"/>
    <w:rsid w:val="004D7C93"/>
    <w:rsid w:val="004E28AB"/>
    <w:rsid w:val="004E36D8"/>
    <w:rsid w:val="004E7AA0"/>
    <w:rsid w:val="004F0BC4"/>
    <w:rsid w:val="004F10FC"/>
    <w:rsid w:val="004F2B2A"/>
    <w:rsid w:val="004F553A"/>
    <w:rsid w:val="004F61E0"/>
    <w:rsid w:val="00501A8E"/>
    <w:rsid w:val="00502CF1"/>
    <w:rsid w:val="00502EF4"/>
    <w:rsid w:val="0050316B"/>
    <w:rsid w:val="00503256"/>
    <w:rsid w:val="00505122"/>
    <w:rsid w:val="00507237"/>
    <w:rsid w:val="005075A6"/>
    <w:rsid w:val="00512493"/>
    <w:rsid w:val="005132C0"/>
    <w:rsid w:val="00513967"/>
    <w:rsid w:val="00514755"/>
    <w:rsid w:val="0051588B"/>
    <w:rsid w:val="00515A0D"/>
    <w:rsid w:val="00516758"/>
    <w:rsid w:val="00521559"/>
    <w:rsid w:val="00522CE6"/>
    <w:rsid w:val="00524BB5"/>
    <w:rsid w:val="00526512"/>
    <w:rsid w:val="0053176B"/>
    <w:rsid w:val="00531A4E"/>
    <w:rsid w:val="00534198"/>
    <w:rsid w:val="00537924"/>
    <w:rsid w:val="00540938"/>
    <w:rsid w:val="00540AC2"/>
    <w:rsid w:val="00540C7D"/>
    <w:rsid w:val="00541561"/>
    <w:rsid w:val="00541D5D"/>
    <w:rsid w:val="00543B64"/>
    <w:rsid w:val="00545AE3"/>
    <w:rsid w:val="00545B78"/>
    <w:rsid w:val="005478BC"/>
    <w:rsid w:val="00550CB6"/>
    <w:rsid w:val="005518BF"/>
    <w:rsid w:val="00552054"/>
    <w:rsid w:val="00552270"/>
    <w:rsid w:val="00560E4E"/>
    <w:rsid w:val="0056337C"/>
    <w:rsid w:val="00567400"/>
    <w:rsid w:val="0056776C"/>
    <w:rsid w:val="005708FC"/>
    <w:rsid w:val="00570DB7"/>
    <w:rsid w:val="00571A28"/>
    <w:rsid w:val="00571F1D"/>
    <w:rsid w:val="0057551F"/>
    <w:rsid w:val="00576BAE"/>
    <w:rsid w:val="0057725C"/>
    <w:rsid w:val="005826CE"/>
    <w:rsid w:val="005834CB"/>
    <w:rsid w:val="00584467"/>
    <w:rsid w:val="0058568A"/>
    <w:rsid w:val="00586951"/>
    <w:rsid w:val="00586AFA"/>
    <w:rsid w:val="0058775D"/>
    <w:rsid w:val="00590108"/>
    <w:rsid w:val="005902FC"/>
    <w:rsid w:val="0059061D"/>
    <w:rsid w:val="00591F43"/>
    <w:rsid w:val="0059294A"/>
    <w:rsid w:val="00594FC5"/>
    <w:rsid w:val="00597053"/>
    <w:rsid w:val="00597CB7"/>
    <w:rsid w:val="00597EFB"/>
    <w:rsid w:val="005A4FF5"/>
    <w:rsid w:val="005B0C76"/>
    <w:rsid w:val="005B12AE"/>
    <w:rsid w:val="005B1964"/>
    <w:rsid w:val="005B1AEE"/>
    <w:rsid w:val="005B2E37"/>
    <w:rsid w:val="005B3B0D"/>
    <w:rsid w:val="005B4E58"/>
    <w:rsid w:val="005B720E"/>
    <w:rsid w:val="005C5700"/>
    <w:rsid w:val="005C6D5A"/>
    <w:rsid w:val="005D2712"/>
    <w:rsid w:val="005D46F4"/>
    <w:rsid w:val="005D5A27"/>
    <w:rsid w:val="005D5AE1"/>
    <w:rsid w:val="005D5BD3"/>
    <w:rsid w:val="005D7276"/>
    <w:rsid w:val="005D72C9"/>
    <w:rsid w:val="005E0639"/>
    <w:rsid w:val="005E180A"/>
    <w:rsid w:val="005E19A3"/>
    <w:rsid w:val="005E4978"/>
    <w:rsid w:val="005E4B45"/>
    <w:rsid w:val="005E4EE8"/>
    <w:rsid w:val="005E57CF"/>
    <w:rsid w:val="005E5D73"/>
    <w:rsid w:val="005E6D68"/>
    <w:rsid w:val="005E7667"/>
    <w:rsid w:val="005F00B2"/>
    <w:rsid w:val="005F3BAD"/>
    <w:rsid w:val="005F40F7"/>
    <w:rsid w:val="005F4FF1"/>
    <w:rsid w:val="005F5E7D"/>
    <w:rsid w:val="005F7906"/>
    <w:rsid w:val="00600101"/>
    <w:rsid w:val="0060017E"/>
    <w:rsid w:val="00600B5B"/>
    <w:rsid w:val="00601E4D"/>
    <w:rsid w:val="00602B8C"/>
    <w:rsid w:val="00604B4E"/>
    <w:rsid w:val="006061F8"/>
    <w:rsid w:val="00606309"/>
    <w:rsid w:val="00610E04"/>
    <w:rsid w:val="006110D5"/>
    <w:rsid w:val="00612A35"/>
    <w:rsid w:val="00613D86"/>
    <w:rsid w:val="00613FB7"/>
    <w:rsid w:val="0061467E"/>
    <w:rsid w:val="00620355"/>
    <w:rsid w:val="00622142"/>
    <w:rsid w:val="00622470"/>
    <w:rsid w:val="006228E9"/>
    <w:rsid w:val="0062411F"/>
    <w:rsid w:val="00627217"/>
    <w:rsid w:val="0062756E"/>
    <w:rsid w:val="00627E9D"/>
    <w:rsid w:val="006344B4"/>
    <w:rsid w:val="006345BB"/>
    <w:rsid w:val="00636DD5"/>
    <w:rsid w:val="00637974"/>
    <w:rsid w:val="00637DFC"/>
    <w:rsid w:val="006417E7"/>
    <w:rsid w:val="006419EF"/>
    <w:rsid w:val="00643AEA"/>
    <w:rsid w:val="0064551E"/>
    <w:rsid w:val="00645C42"/>
    <w:rsid w:val="00645EE0"/>
    <w:rsid w:val="00645F6C"/>
    <w:rsid w:val="00647FD7"/>
    <w:rsid w:val="00650FAC"/>
    <w:rsid w:val="00651E42"/>
    <w:rsid w:val="00652A0C"/>
    <w:rsid w:val="0065543B"/>
    <w:rsid w:val="00655A24"/>
    <w:rsid w:val="00656BBA"/>
    <w:rsid w:val="00657EAB"/>
    <w:rsid w:val="00660F9E"/>
    <w:rsid w:val="0066453C"/>
    <w:rsid w:val="006712A3"/>
    <w:rsid w:val="006759A1"/>
    <w:rsid w:val="006762A3"/>
    <w:rsid w:val="006771FD"/>
    <w:rsid w:val="0067772F"/>
    <w:rsid w:val="006777AE"/>
    <w:rsid w:val="00680A42"/>
    <w:rsid w:val="00681677"/>
    <w:rsid w:val="00681DC2"/>
    <w:rsid w:val="00684883"/>
    <w:rsid w:val="00685DE1"/>
    <w:rsid w:val="006866E0"/>
    <w:rsid w:val="00686F6D"/>
    <w:rsid w:val="00687E1B"/>
    <w:rsid w:val="006901AD"/>
    <w:rsid w:val="0069368A"/>
    <w:rsid w:val="006A2167"/>
    <w:rsid w:val="006A25EC"/>
    <w:rsid w:val="006A425A"/>
    <w:rsid w:val="006A4BCE"/>
    <w:rsid w:val="006A6008"/>
    <w:rsid w:val="006A63E9"/>
    <w:rsid w:val="006A6C0F"/>
    <w:rsid w:val="006B026A"/>
    <w:rsid w:val="006B0546"/>
    <w:rsid w:val="006B0BC6"/>
    <w:rsid w:val="006B1068"/>
    <w:rsid w:val="006B2FE0"/>
    <w:rsid w:val="006B39B9"/>
    <w:rsid w:val="006B3FB7"/>
    <w:rsid w:val="006B4321"/>
    <w:rsid w:val="006B473F"/>
    <w:rsid w:val="006B4C5F"/>
    <w:rsid w:val="006B68BD"/>
    <w:rsid w:val="006B6F65"/>
    <w:rsid w:val="006B7278"/>
    <w:rsid w:val="006C0890"/>
    <w:rsid w:val="006C08AB"/>
    <w:rsid w:val="006C1EE7"/>
    <w:rsid w:val="006C471E"/>
    <w:rsid w:val="006C4EE0"/>
    <w:rsid w:val="006D0B39"/>
    <w:rsid w:val="006D0B4C"/>
    <w:rsid w:val="006D48D7"/>
    <w:rsid w:val="006D5955"/>
    <w:rsid w:val="006D5CAD"/>
    <w:rsid w:val="006D6346"/>
    <w:rsid w:val="006D6EA0"/>
    <w:rsid w:val="006E2A72"/>
    <w:rsid w:val="006E42B9"/>
    <w:rsid w:val="006E4CE8"/>
    <w:rsid w:val="006E71B6"/>
    <w:rsid w:val="006E735E"/>
    <w:rsid w:val="006E7640"/>
    <w:rsid w:val="006F45C1"/>
    <w:rsid w:val="006F76C8"/>
    <w:rsid w:val="00700163"/>
    <w:rsid w:val="0070265E"/>
    <w:rsid w:val="007029E1"/>
    <w:rsid w:val="007039EC"/>
    <w:rsid w:val="00705154"/>
    <w:rsid w:val="00706E67"/>
    <w:rsid w:val="007074E5"/>
    <w:rsid w:val="007127BF"/>
    <w:rsid w:val="0071386C"/>
    <w:rsid w:val="00714062"/>
    <w:rsid w:val="00714122"/>
    <w:rsid w:val="00714F73"/>
    <w:rsid w:val="00715DFB"/>
    <w:rsid w:val="007166EE"/>
    <w:rsid w:val="0072045C"/>
    <w:rsid w:val="00721186"/>
    <w:rsid w:val="00723D70"/>
    <w:rsid w:val="00726D70"/>
    <w:rsid w:val="007315A4"/>
    <w:rsid w:val="0073518E"/>
    <w:rsid w:val="00736FAF"/>
    <w:rsid w:val="0073714B"/>
    <w:rsid w:val="007378B7"/>
    <w:rsid w:val="007421A9"/>
    <w:rsid w:val="00742A69"/>
    <w:rsid w:val="00744114"/>
    <w:rsid w:val="007505A7"/>
    <w:rsid w:val="00750CB7"/>
    <w:rsid w:val="0075296B"/>
    <w:rsid w:val="00756827"/>
    <w:rsid w:val="007574CA"/>
    <w:rsid w:val="00760868"/>
    <w:rsid w:val="007645E9"/>
    <w:rsid w:val="00766CA0"/>
    <w:rsid w:val="007712EE"/>
    <w:rsid w:val="007713B2"/>
    <w:rsid w:val="00774190"/>
    <w:rsid w:val="007748F2"/>
    <w:rsid w:val="00776EFF"/>
    <w:rsid w:val="0077703F"/>
    <w:rsid w:val="007810BA"/>
    <w:rsid w:val="00782548"/>
    <w:rsid w:val="007844D2"/>
    <w:rsid w:val="00784A36"/>
    <w:rsid w:val="00787AF1"/>
    <w:rsid w:val="00792461"/>
    <w:rsid w:val="00795F5D"/>
    <w:rsid w:val="0079682E"/>
    <w:rsid w:val="00796A44"/>
    <w:rsid w:val="00796C90"/>
    <w:rsid w:val="00796CC9"/>
    <w:rsid w:val="0079776A"/>
    <w:rsid w:val="007A1BC6"/>
    <w:rsid w:val="007A2848"/>
    <w:rsid w:val="007A34FE"/>
    <w:rsid w:val="007A5E14"/>
    <w:rsid w:val="007A7B28"/>
    <w:rsid w:val="007B13EE"/>
    <w:rsid w:val="007B17E9"/>
    <w:rsid w:val="007B24A5"/>
    <w:rsid w:val="007B4762"/>
    <w:rsid w:val="007B48A1"/>
    <w:rsid w:val="007B72FD"/>
    <w:rsid w:val="007C0515"/>
    <w:rsid w:val="007C0C0B"/>
    <w:rsid w:val="007C1259"/>
    <w:rsid w:val="007C15AC"/>
    <w:rsid w:val="007C4B1C"/>
    <w:rsid w:val="007C4F4D"/>
    <w:rsid w:val="007C54E1"/>
    <w:rsid w:val="007C75B0"/>
    <w:rsid w:val="007D0E1F"/>
    <w:rsid w:val="007D1F15"/>
    <w:rsid w:val="007D2F69"/>
    <w:rsid w:val="007D5247"/>
    <w:rsid w:val="007E4531"/>
    <w:rsid w:val="007E561C"/>
    <w:rsid w:val="007E5939"/>
    <w:rsid w:val="007E61BE"/>
    <w:rsid w:val="007F3DD7"/>
    <w:rsid w:val="007F47C5"/>
    <w:rsid w:val="007F5CF4"/>
    <w:rsid w:val="00800A43"/>
    <w:rsid w:val="008053A1"/>
    <w:rsid w:val="0080630F"/>
    <w:rsid w:val="008067CF"/>
    <w:rsid w:val="00807152"/>
    <w:rsid w:val="008072A0"/>
    <w:rsid w:val="008113C0"/>
    <w:rsid w:val="00811AF0"/>
    <w:rsid w:val="008159E8"/>
    <w:rsid w:val="008171AA"/>
    <w:rsid w:val="00817DCB"/>
    <w:rsid w:val="00824CFF"/>
    <w:rsid w:val="00824D49"/>
    <w:rsid w:val="0082672F"/>
    <w:rsid w:val="00827B81"/>
    <w:rsid w:val="00827CB0"/>
    <w:rsid w:val="00832709"/>
    <w:rsid w:val="00833F81"/>
    <w:rsid w:val="00833FBF"/>
    <w:rsid w:val="00834906"/>
    <w:rsid w:val="00835D37"/>
    <w:rsid w:val="00836554"/>
    <w:rsid w:val="0084119F"/>
    <w:rsid w:val="0084199C"/>
    <w:rsid w:val="00842CF6"/>
    <w:rsid w:val="00843B52"/>
    <w:rsid w:val="00843CB3"/>
    <w:rsid w:val="00843F6D"/>
    <w:rsid w:val="00846E70"/>
    <w:rsid w:val="008508CC"/>
    <w:rsid w:val="00852819"/>
    <w:rsid w:val="00852E71"/>
    <w:rsid w:val="00853F10"/>
    <w:rsid w:val="00854CA1"/>
    <w:rsid w:val="00855723"/>
    <w:rsid w:val="00855BA6"/>
    <w:rsid w:val="00856BE5"/>
    <w:rsid w:val="00856F68"/>
    <w:rsid w:val="00857B81"/>
    <w:rsid w:val="008622A3"/>
    <w:rsid w:val="008623D5"/>
    <w:rsid w:val="008629CD"/>
    <w:rsid w:val="00864074"/>
    <w:rsid w:val="00865D87"/>
    <w:rsid w:val="0086744C"/>
    <w:rsid w:val="00867FA0"/>
    <w:rsid w:val="00870ECA"/>
    <w:rsid w:val="00873532"/>
    <w:rsid w:val="008756FF"/>
    <w:rsid w:val="00877306"/>
    <w:rsid w:val="00880C9B"/>
    <w:rsid w:val="00881191"/>
    <w:rsid w:val="00884CE6"/>
    <w:rsid w:val="00886184"/>
    <w:rsid w:val="00887829"/>
    <w:rsid w:val="008914B2"/>
    <w:rsid w:val="00891C93"/>
    <w:rsid w:val="00892895"/>
    <w:rsid w:val="008930B3"/>
    <w:rsid w:val="008932DB"/>
    <w:rsid w:val="0089558A"/>
    <w:rsid w:val="00896DC4"/>
    <w:rsid w:val="00897974"/>
    <w:rsid w:val="00897C1A"/>
    <w:rsid w:val="00897C2F"/>
    <w:rsid w:val="008A1174"/>
    <w:rsid w:val="008A33AE"/>
    <w:rsid w:val="008A4639"/>
    <w:rsid w:val="008A6C88"/>
    <w:rsid w:val="008A6DCE"/>
    <w:rsid w:val="008B0863"/>
    <w:rsid w:val="008B10F3"/>
    <w:rsid w:val="008B2572"/>
    <w:rsid w:val="008B31D7"/>
    <w:rsid w:val="008B5B47"/>
    <w:rsid w:val="008B603F"/>
    <w:rsid w:val="008B6AC7"/>
    <w:rsid w:val="008B7149"/>
    <w:rsid w:val="008B7385"/>
    <w:rsid w:val="008B7440"/>
    <w:rsid w:val="008C0F84"/>
    <w:rsid w:val="008C20D1"/>
    <w:rsid w:val="008C5293"/>
    <w:rsid w:val="008C5E67"/>
    <w:rsid w:val="008C75B6"/>
    <w:rsid w:val="008D08F4"/>
    <w:rsid w:val="008D0A29"/>
    <w:rsid w:val="008D0C60"/>
    <w:rsid w:val="008D0D1C"/>
    <w:rsid w:val="008D440D"/>
    <w:rsid w:val="008E09AC"/>
    <w:rsid w:val="008E0A07"/>
    <w:rsid w:val="008E1F9B"/>
    <w:rsid w:val="008E4173"/>
    <w:rsid w:val="008E7CDB"/>
    <w:rsid w:val="008F0FAE"/>
    <w:rsid w:val="008F24F0"/>
    <w:rsid w:val="008F2581"/>
    <w:rsid w:val="008F2D02"/>
    <w:rsid w:val="008F3D3B"/>
    <w:rsid w:val="008F48F6"/>
    <w:rsid w:val="008F597D"/>
    <w:rsid w:val="008F780C"/>
    <w:rsid w:val="00900FA8"/>
    <w:rsid w:val="00901655"/>
    <w:rsid w:val="00901B97"/>
    <w:rsid w:val="00902143"/>
    <w:rsid w:val="009023E3"/>
    <w:rsid w:val="00902C3C"/>
    <w:rsid w:val="00903D3E"/>
    <w:rsid w:val="00907C21"/>
    <w:rsid w:val="00910022"/>
    <w:rsid w:val="00910512"/>
    <w:rsid w:val="009127F2"/>
    <w:rsid w:val="009232BD"/>
    <w:rsid w:val="00930767"/>
    <w:rsid w:val="009330C1"/>
    <w:rsid w:val="009336E1"/>
    <w:rsid w:val="00934A35"/>
    <w:rsid w:val="00934D3B"/>
    <w:rsid w:val="00934EE6"/>
    <w:rsid w:val="00935D2C"/>
    <w:rsid w:val="00935FB8"/>
    <w:rsid w:val="0093668C"/>
    <w:rsid w:val="00936910"/>
    <w:rsid w:val="009422F4"/>
    <w:rsid w:val="0094271E"/>
    <w:rsid w:val="00942FD9"/>
    <w:rsid w:val="00943011"/>
    <w:rsid w:val="00947206"/>
    <w:rsid w:val="00950464"/>
    <w:rsid w:val="0095108C"/>
    <w:rsid w:val="0095543D"/>
    <w:rsid w:val="009558A5"/>
    <w:rsid w:val="00955B84"/>
    <w:rsid w:val="00961AB2"/>
    <w:rsid w:val="009624CD"/>
    <w:rsid w:val="00962967"/>
    <w:rsid w:val="00962C1C"/>
    <w:rsid w:val="00962DCD"/>
    <w:rsid w:val="0096432C"/>
    <w:rsid w:val="00966549"/>
    <w:rsid w:val="00971401"/>
    <w:rsid w:val="00972657"/>
    <w:rsid w:val="0097378D"/>
    <w:rsid w:val="009764C7"/>
    <w:rsid w:val="009804AC"/>
    <w:rsid w:val="0098495F"/>
    <w:rsid w:val="009849C4"/>
    <w:rsid w:val="00984F23"/>
    <w:rsid w:val="0098614A"/>
    <w:rsid w:val="00987537"/>
    <w:rsid w:val="0098793D"/>
    <w:rsid w:val="00987D87"/>
    <w:rsid w:val="009969D8"/>
    <w:rsid w:val="009A0640"/>
    <w:rsid w:val="009A308C"/>
    <w:rsid w:val="009A4CF9"/>
    <w:rsid w:val="009A5B1E"/>
    <w:rsid w:val="009A62D2"/>
    <w:rsid w:val="009A6F5C"/>
    <w:rsid w:val="009A78C9"/>
    <w:rsid w:val="009B11F5"/>
    <w:rsid w:val="009B23F2"/>
    <w:rsid w:val="009B3EF1"/>
    <w:rsid w:val="009B67D7"/>
    <w:rsid w:val="009B720A"/>
    <w:rsid w:val="009C0B1A"/>
    <w:rsid w:val="009C0C8B"/>
    <w:rsid w:val="009C3ACD"/>
    <w:rsid w:val="009C44F6"/>
    <w:rsid w:val="009C4D81"/>
    <w:rsid w:val="009C5E61"/>
    <w:rsid w:val="009C6CBF"/>
    <w:rsid w:val="009C7053"/>
    <w:rsid w:val="009D0BF9"/>
    <w:rsid w:val="009D1160"/>
    <w:rsid w:val="009D1DFC"/>
    <w:rsid w:val="009D2246"/>
    <w:rsid w:val="009D2A1C"/>
    <w:rsid w:val="009D41F6"/>
    <w:rsid w:val="009D5656"/>
    <w:rsid w:val="009D73EC"/>
    <w:rsid w:val="009E0D36"/>
    <w:rsid w:val="009E36C3"/>
    <w:rsid w:val="009E45C8"/>
    <w:rsid w:val="009F0D85"/>
    <w:rsid w:val="009F0DB9"/>
    <w:rsid w:val="009F1BEB"/>
    <w:rsid w:val="009F221D"/>
    <w:rsid w:val="009F37A2"/>
    <w:rsid w:val="009F460E"/>
    <w:rsid w:val="009F5DCC"/>
    <w:rsid w:val="00A01688"/>
    <w:rsid w:val="00A0275F"/>
    <w:rsid w:val="00A02FCB"/>
    <w:rsid w:val="00A030A1"/>
    <w:rsid w:val="00A134E1"/>
    <w:rsid w:val="00A1627D"/>
    <w:rsid w:val="00A22C7B"/>
    <w:rsid w:val="00A23E48"/>
    <w:rsid w:val="00A2422D"/>
    <w:rsid w:val="00A24437"/>
    <w:rsid w:val="00A24756"/>
    <w:rsid w:val="00A267BC"/>
    <w:rsid w:val="00A3037D"/>
    <w:rsid w:val="00A339DD"/>
    <w:rsid w:val="00A34323"/>
    <w:rsid w:val="00A37799"/>
    <w:rsid w:val="00A37F8A"/>
    <w:rsid w:val="00A41231"/>
    <w:rsid w:val="00A44877"/>
    <w:rsid w:val="00A45B07"/>
    <w:rsid w:val="00A4758D"/>
    <w:rsid w:val="00A50BF6"/>
    <w:rsid w:val="00A514BF"/>
    <w:rsid w:val="00A5173A"/>
    <w:rsid w:val="00A522CC"/>
    <w:rsid w:val="00A532B4"/>
    <w:rsid w:val="00A54C36"/>
    <w:rsid w:val="00A552B3"/>
    <w:rsid w:val="00A5604B"/>
    <w:rsid w:val="00A56B62"/>
    <w:rsid w:val="00A60A70"/>
    <w:rsid w:val="00A61431"/>
    <w:rsid w:val="00A61F28"/>
    <w:rsid w:val="00A62B43"/>
    <w:rsid w:val="00A62D95"/>
    <w:rsid w:val="00A633BA"/>
    <w:rsid w:val="00A66C1F"/>
    <w:rsid w:val="00A700B3"/>
    <w:rsid w:val="00A71CD6"/>
    <w:rsid w:val="00A75679"/>
    <w:rsid w:val="00A758BA"/>
    <w:rsid w:val="00A76128"/>
    <w:rsid w:val="00A76678"/>
    <w:rsid w:val="00A76D72"/>
    <w:rsid w:val="00A77C93"/>
    <w:rsid w:val="00A77DE5"/>
    <w:rsid w:val="00A8159E"/>
    <w:rsid w:val="00A817F9"/>
    <w:rsid w:val="00A81D49"/>
    <w:rsid w:val="00A83DF0"/>
    <w:rsid w:val="00A843B2"/>
    <w:rsid w:val="00A84BA8"/>
    <w:rsid w:val="00A85FBF"/>
    <w:rsid w:val="00A90E48"/>
    <w:rsid w:val="00A974FD"/>
    <w:rsid w:val="00AA0215"/>
    <w:rsid w:val="00AA1E5F"/>
    <w:rsid w:val="00AA6E3A"/>
    <w:rsid w:val="00AB0963"/>
    <w:rsid w:val="00AB0DE0"/>
    <w:rsid w:val="00AB1093"/>
    <w:rsid w:val="00AB23A2"/>
    <w:rsid w:val="00AB35FA"/>
    <w:rsid w:val="00AB4F80"/>
    <w:rsid w:val="00AB5206"/>
    <w:rsid w:val="00AC17E7"/>
    <w:rsid w:val="00AC1A9E"/>
    <w:rsid w:val="00AC4354"/>
    <w:rsid w:val="00AD1ACC"/>
    <w:rsid w:val="00AD20EF"/>
    <w:rsid w:val="00AE10EC"/>
    <w:rsid w:val="00AE548A"/>
    <w:rsid w:val="00AE55A1"/>
    <w:rsid w:val="00AE5D4B"/>
    <w:rsid w:val="00AE67C4"/>
    <w:rsid w:val="00AE6C5A"/>
    <w:rsid w:val="00AE6E42"/>
    <w:rsid w:val="00AE7015"/>
    <w:rsid w:val="00AF10C2"/>
    <w:rsid w:val="00AF5208"/>
    <w:rsid w:val="00AF6FF2"/>
    <w:rsid w:val="00B04C99"/>
    <w:rsid w:val="00B04FFB"/>
    <w:rsid w:val="00B05F0B"/>
    <w:rsid w:val="00B06791"/>
    <w:rsid w:val="00B109EB"/>
    <w:rsid w:val="00B172F3"/>
    <w:rsid w:val="00B20C11"/>
    <w:rsid w:val="00B21BCB"/>
    <w:rsid w:val="00B25E9C"/>
    <w:rsid w:val="00B260DB"/>
    <w:rsid w:val="00B30392"/>
    <w:rsid w:val="00B31425"/>
    <w:rsid w:val="00B320EF"/>
    <w:rsid w:val="00B32160"/>
    <w:rsid w:val="00B3327B"/>
    <w:rsid w:val="00B35600"/>
    <w:rsid w:val="00B408A2"/>
    <w:rsid w:val="00B42889"/>
    <w:rsid w:val="00B43358"/>
    <w:rsid w:val="00B504B7"/>
    <w:rsid w:val="00B51992"/>
    <w:rsid w:val="00B52670"/>
    <w:rsid w:val="00B52AED"/>
    <w:rsid w:val="00B53477"/>
    <w:rsid w:val="00B54DBA"/>
    <w:rsid w:val="00B55581"/>
    <w:rsid w:val="00B55DE3"/>
    <w:rsid w:val="00B564EF"/>
    <w:rsid w:val="00B569DD"/>
    <w:rsid w:val="00B5797A"/>
    <w:rsid w:val="00B60D3F"/>
    <w:rsid w:val="00B62C2D"/>
    <w:rsid w:val="00B63182"/>
    <w:rsid w:val="00B643FC"/>
    <w:rsid w:val="00B6470A"/>
    <w:rsid w:val="00B65075"/>
    <w:rsid w:val="00B65F80"/>
    <w:rsid w:val="00B66DA2"/>
    <w:rsid w:val="00B72849"/>
    <w:rsid w:val="00B73271"/>
    <w:rsid w:val="00B7375B"/>
    <w:rsid w:val="00B7605B"/>
    <w:rsid w:val="00B76CED"/>
    <w:rsid w:val="00B7743A"/>
    <w:rsid w:val="00B77525"/>
    <w:rsid w:val="00B77AEC"/>
    <w:rsid w:val="00B803E4"/>
    <w:rsid w:val="00B83B74"/>
    <w:rsid w:val="00B87974"/>
    <w:rsid w:val="00B906FB"/>
    <w:rsid w:val="00B91DB7"/>
    <w:rsid w:val="00B92962"/>
    <w:rsid w:val="00B92B68"/>
    <w:rsid w:val="00B94F13"/>
    <w:rsid w:val="00B953EB"/>
    <w:rsid w:val="00B97229"/>
    <w:rsid w:val="00B97CE8"/>
    <w:rsid w:val="00BA13ED"/>
    <w:rsid w:val="00BA15AD"/>
    <w:rsid w:val="00BA1F75"/>
    <w:rsid w:val="00BA2529"/>
    <w:rsid w:val="00BA43F3"/>
    <w:rsid w:val="00BA6E15"/>
    <w:rsid w:val="00BB1A7A"/>
    <w:rsid w:val="00BB2A54"/>
    <w:rsid w:val="00BB2CB3"/>
    <w:rsid w:val="00BB7605"/>
    <w:rsid w:val="00BB7B36"/>
    <w:rsid w:val="00BC195D"/>
    <w:rsid w:val="00BC4294"/>
    <w:rsid w:val="00BC528C"/>
    <w:rsid w:val="00BC60B7"/>
    <w:rsid w:val="00BC6C64"/>
    <w:rsid w:val="00BC7463"/>
    <w:rsid w:val="00BD194B"/>
    <w:rsid w:val="00BD1E24"/>
    <w:rsid w:val="00BD1E65"/>
    <w:rsid w:val="00BD4FCF"/>
    <w:rsid w:val="00BE12FC"/>
    <w:rsid w:val="00BE3717"/>
    <w:rsid w:val="00BE5EB0"/>
    <w:rsid w:val="00BE5F56"/>
    <w:rsid w:val="00BE774C"/>
    <w:rsid w:val="00BE7C11"/>
    <w:rsid w:val="00BF022E"/>
    <w:rsid w:val="00BF1A1F"/>
    <w:rsid w:val="00BF6DE2"/>
    <w:rsid w:val="00C015B3"/>
    <w:rsid w:val="00C02971"/>
    <w:rsid w:val="00C05AD4"/>
    <w:rsid w:val="00C10652"/>
    <w:rsid w:val="00C138D0"/>
    <w:rsid w:val="00C139F0"/>
    <w:rsid w:val="00C13DCB"/>
    <w:rsid w:val="00C1535E"/>
    <w:rsid w:val="00C15769"/>
    <w:rsid w:val="00C15BA5"/>
    <w:rsid w:val="00C15DEA"/>
    <w:rsid w:val="00C240CC"/>
    <w:rsid w:val="00C25DD6"/>
    <w:rsid w:val="00C26D24"/>
    <w:rsid w:val="00C26DED"/>
    <w:rsid w:val="00C31823"/>
    <w:rsid w:val="00C32AED"/>
    <w:rsid w:val="00C335FB"/>
    <w:rsid w:val="00C34048"/>
    <w:rsid w:val="00C36066"/>
    <w:rsid w:val="00C365C1"/>
    <w:rsid w:val="00C438C5"/>
    <w:rsid w:val="00C46C9A"/>
    <w:rsid w:val="00C53279"/>
    <w:rsid w:val="00C558F5"/>
    <w:rsid w:val="00C61579"/>
    <w:rsid w:val="00C626AE"/>
    <w:rsid w:val="00C62DDB"/>
    <w:rsid w:val="00C633A7"/>
    <w:rsid w:val="00C652B0"/>
    <w:rsid w:val="00C679F6"/>
    <w:rsid w:val="00C67A83"/>
    <w:rsid w:val="00C707F9"/>
    <w:rsid w:val="00C71741"/>
    <w:rsid w:val="00C717EE"/>
    <w:rsid w:val="00C73C90"/>
    <w:rsid w:val="00C76576"/>
    <w:rsid w:val="00C7659B"/>
    <w:rsid w:val="00C76F82"/>
    <w:rsid w:val="00C80CC3"/>
    <w:rsid w:val="00C81D9E"/>
    <w:rsid w:val="00C83695"/>
    <w:rsid w:val="00C84118"/>
    <w:rsid w:val="00C90B83"/>
    <w:rsid w:val="00C925F6"/>
    <w:rsid w:val="00C92E38"/>
    <w:rsid w:val="00C9363C"/>
    <w:rsid w:val="00C943D1"/>
    <w:rsid w:val="00C9596B"/>
    <w:rsid w:val="00CA03A6"/>
    <w:rsid w:val="00CA0AF0"/>
    <w:rsid w:val="00CA191B"/>
    <w:rsid w:val="00CA3853"/>
    <w:rsid w:val="00CA4556"/>
    <w:rsid w:val="00CA4667"/>
    <w:rsid w:val="00CA660C"/>
    <w:rsid w:val="00CA77C8"/>
    <w:rsid w:val="00CA7CD7"/>
    <w:rsid w:val="00CB097D"/>
    <w:rsid w:val="00CB17F2"/>
    <w:rsid w:val="00CB55FF"/>
    <w:rsid w:val="00CB6A13"/>
    <w:rsid w:val="00CC1068"/>
    <w:rsid w:val="00CC5429"/>
    <w:rsid w:val="00CC55FE"/>
    <w:rsid w:val="00CD2D5D"/>
    <w:rsid w:val="00CD655E"/>
    <w:rsid w:val="00CE1B4B"/>
    <w:rsid w:val="00CE2D1E"/>
    <w:rsid w:val="00CE3220"/>
    <w:rsid w:val="00CE561D"/>
    <w:rsid w:val="00CE5EB7"/>
    <w:rsid w:val="00CE6997"/>
    <w:rsid w:val="00CF08FA"/>
    <w:rsid w:val="00CF23FA"/>
    <w:rsid w:val="00CF479D"/>
    <w:rsid w:val="00D030DE"/>
    <w:rsid w:val="00D0556D"/>
    <w:rsid w:val="00D131B5"/>
    <w:rsid w:val="00D1321B"/>
    <w:rsid w:val="00D13ADA"/>
    <w:rsid w:val="00D14387"/>
    <w:rsid w:val="00D14A28"/>
    <w:rsid w:val="00D22ED2"/>
    <w:rsid w:val="00D22FEF"/>
    <w:rsid w:val="00D24041"/>
    <w:rsid w:val="00D30D33"/>
    <w:rsid w:val="00D3149C"/>
    <w:rsid w:val="00D3284F"/>
    <w:rsid w:val="00D42946"/>
    <w:rsid w:val="00D4428B"/>
    <w:rsid w:val="00D44CEF"/>
    <w:rsid w:val="00D4771F"/>
    <w:rsid w:val="00D555D2"/>
    <w:rsid w:val="00D57574"/>
    <w:rsid w:val="00D62B65"/>
    <w:rsid w:val="00D63596"/>
    <w:rsid w:val="00D65B07"/>
    <w:rsid w:val="00D66224"/>
    <w:rsid w:val="00D71200"/>
    <w:rsid w:val="00D72D41"/>
    <w:rsid w:val="00D73101"/>
    <w:rsid w:val="00D75CDC"/>
    <w:rsid w:val="00D76896"/>
    <w:rsid w:val="00D80D52"/>
    <w:rsid w:val="00D816D0"/>
    <w:rsid w:val="00D82142"/>
    <w:rsid w:val="00D82E98"/>
    <w:rsid w:val="00D848BC"/>
    <w:rsid w:val="00D85126"/>
    <w:rsid w:val="00D8730D"/>
    <w:rsid w:val="00D87920"/>
    <w:rsid w:val="00D9215A"/>
    <w:rsid w:val="00D931A1"/>
    <w:rsid w:val="00D947CF"/>
    <w:rsid w:val="00D978B7"/>
    <w:rsid w:val="00DA48F6"/>
    <w:rsid w:val="00DA7CB3"/>
    <w:rsid w:val="00DB0411"/>
    <w:rsid w:val="00DB16D9"/>
    <w:rsid w:val="00DB2054"/>
    <w:rsid w:val="00DB3CA3"/>
    <w:rsid w:val="00DB4240"/>
    <w:rsid w:val="00DB663C"/>
    <w:rsid w:val="00DC11DF"/>
    <w:rsid w:val="00DC2728"/>
    <w:rsid w:val="00DC2CD6"/>
    <w:rsid w:val="00DC393E"/>
    <w:rsid w:val="00DC4669"/>
    <w:rsid w:val="00DC6AC8"/>
    <w:rsid w:val="00DD0680"/>
    <w:rsid w:val="00DD0832"/>
    <w:rsid w:val="00DD28F5"/>
    <w:rsid w:val="00DD2EEB"/>
    <w:rsid w:val="00DD2FE4"/>
    <w:rsid w:val="00DD36F2"/>
    <w:rsid w:val="00DD39CE"/>
    <w:rsid w:val="00DD3A3C"/>
    <w:rsid w:val="00DD3BFA"/>
    <w:rsid w:val="00DD4754"/>
    <w:rsid w:val="00DD4B79"/>
    <w:rsid w:val="00DD51D7"/>
    <w:rsid w:val="00DD53D0"/>
    <w:rsid w:val="00DD5615"/>
    <w:rsid w:val="00DD7626"/>
    <w:rsid w:val="00DD7B2F"/>
    <w:rsid w:val="00DD7DB7"/>
    <w:rsid w:val="00DE0702"/>
    <w:rsid w:val="00DE180F"/>
    <w:rsid w:val="00DE21B1"/>
    <w:rsid w:val="00DE3DC5"/>
    <w:rsid w:val="00DE4120"/>
    <w:rsid w:val="00DF1DA4"/>
    <w:rsid w:val="00DF4765"/>
    <w:rsid w:val="00DF560B"/>
    <w:rsid w:val="00DF6F08"/>
    <w:rsid w:val="00E00DF5"/>
    <w:rsid w:val="00E01372"/>
    <w:rsid w:val="00E01A30"/>
    <w:rsid w:val="00E022BA"/>
    <w:rsid w:val="00E025FF"/>
    <w:rsid w:val="00E046DB"/>
    <w:rsid w:val="00E1089F"/>
    <w:rsid w:val="00E122D6"/>
    <w:rsid w:val="00E12333"/>
    <w:rsid w:val="00E12380"/>
    <w:rsid w:val="00E12A3E"/>
    <w:rsid w:val="00E136EF"/>
    <w:rsid w:val="00E13AB1"/>
    <w:rsid w:val="00E1569C"/>
    <w:rsid w:val="00E15B2D"/>
    <w:rsid w:val="00E26365"/>
    <w:rsid w:val="00E271A1"/>
    <w:rsid w:val="00E27569"/>
    <w:rsid w:val="00E3090E"/>
    <w:rsid w:val="00E3470E"/>
    <w:rsid w:val="00E35415"/>
    <w:rsid w:val="00E36C82"/>
    <w:rsid w:val="00E403D7"/>
    <w:rsid w:val="00E42E76"/>
    <w:rsid w:val="00E4442D"/>
    <w:rsid w:val="00E47737"/>
    <w:rsid w:val="00E52206"/>
    <w:rsid w:val="00E538AE"/>
    <w:rsid w:val="00E53ACF"/>
    <w:rsid w:val="00E57CAB"/>
    <w:rsid w:val="00E63ECF"/>
    <w:rsid w:val="00E73099"/>
    <w:rsid w:val="00E74D4E"/>
    <w:rsid w:val="00E757BC"/>
    <w:rsid w:val="00E761AC"/>
    <w:rsid w:val="00E7775C"/>
    <w:rsid w:val="00E80480"/>
    <w:rsid w:val="00E822B2"/>
    <w:rsid w:val="00E8402C"/>
    <w:rsid w:val="00E857D1"/>
    <w:rsid w:val="00E85F88"/>
    <w:rsid w:val="00E90614"/>
    <w:rsid w:val="00E96B87"/>
    <w:rsid w:val="00E96D36"/>
    <w:rsid w:val="00E97F26"/>
    <w:rsid w:val="00EA3984"/>
    <w:rsid w:val="00EA453F"/>
    <w:rsid w:val="00EA533E"/>
    <w:rsid w:val="00EA763C"/>
    <w:rsid w:val="00EA7D0D"/>
    <w:rsid w:val="00EB0851"/>
    <w:rsid w:val="00EB0BAF"/>
    <w:rsid w:val="00EB0DEA"/>
    <w:rsid w:val="00EB1BA5"/>
    <w:rsid w:val="00EB34B2"/>
    <w:rsid w:val="00EB4F92"/>
    <w:rsid w:val="00EB6824"/>
    <w:rsid w:val="00EB7404"/>
    <w:rsid w:val="00EC0A93"/>
    <w:rsid w:val="00EC6997"/>
    <w:rsid w:val="00EC6E8E"/>
    <w:rsid w:val="00ED1679"/>
    <w:rsid w:val="00ED246A"/>
    <w:rsid w:val="00ED277E"/>
    <w:rsid w:val="00ED32FD"/>
    <w:rsid w:val="00ED4FA6"/>
    <w:rsid w:val="00ED6831"/>
    <w:rsid w:val="00ED6E4E"/>
    <w:rsid w:val="00EE2F6D"/>
    <w:rsid w:val="00EE34C0"/>
    <w:rsid w:val="00EE5F18"/>
    <w:rsid w:val="00EF008C"/>
    <w:rsid w:val="00EF00D7"/>
    <w:rsid w:val="00EF187E"/>
    <w:rsid w:val="00EF1E00"/>
    <w:rsid w:val="00EF6D33"/>
    <w:rsid w:val="00EF747E"/>
    <w:rsid w:val="00EF78C0"/>
    <w:rsid w:val="00F0258F"/>
    <w:rsid w:val="00F04A02"/>
    <w:rsid w:val="00F04B3F"/>
    <w:rsid w:val="00F04E71"/>
    <w:rsid w:val="00F058EB"/>
    <w:rsid w:val="00F07CEC"/>
    <w:rsid w:val="00F10B94"/>
    <w:rsid w:val="00F10D27"/>
    <w:rsid w:val="00F13176"/>
    <w:rsid w:val="00F13BF3"/>
    <w:rsid w:val="00F1492D"/>
    <w:rsid w:val="00F14CF1"/>
    <w:rsid w:val="00F161F5"/>
    <w:rsid w:val="00F172B3"/>
    <w:rsid w:val="00F17365"/>
    <w:rsid w:val="00F17611"/>
    <w:rsid w:val="00F20553"/>
    <w:rsid w:val="00F2105F"/>
    <w:rsid w:val="00F2148A"/>
    <w:rsid w:val="00F21D9E"/>
    <w:rsid w:val="00F2205A"/>
    <w:rsid w:val="00F24CF5"/>
    <w:rsid w:val="00F302E1"/>
    <w:rsid w:val="00F32152"/>
    <w:rsid w:val="00F3624B"/>
    <w:rsid w:val="00F37C12"/>
    <w:rsid w:val="00F40D01"/>
    <w:rsid w:val="00F40ED9"/>
    <w:rsid w:val="00F43A35"/>
    <w:rsid w:val="00F46258"/>
    <w:rsid w:val="00F47A48"/>
    <w:rsid w:val="00F5038A"/>
    <w:rsid w:val="00F507B7"/>
    <w:rsid w:val="00F53AF2"/>
    <w:rsid w:val="00F5432E"/>
    <w:rsid w:val="00F62197"/>
    <w:rsid w:val="00F62CBC"/>
    <w:rsid w:val="00F709AF"/>
    <w:rsid w:val="00F71EE1"/>
    <w:rsid w:val="00F720A0"/>
    <w:rsid w:val="00F83A63"/>
    <w:rsid w:val="00F8639E"/>
    <w:rsid w:val="00F87AD8"/>
    <w:rsid w:val="00F87C3A"/>
    <w:rsid w:val="00F931C1"/>
    <w:rsid w:val="00F93B31"/>
    <w:rsid w:val="00F9620B"/>
    <w:rsid w:val="00F967AF"/>
    <w:rsid w:val="00F97336"/>
    <w:rsid w:val="00F978A9"/>
    <w:rsid w:val="00FA10F9"/>
    <w:rsid w:val="00FA1162"/>
    <w:rsid w:val="00FA391C"/>
    <w:rsid w:val="00FA524C"/>
    <w:rsid w:val="00FB3F87"/>
    <w:rsid w:val="00FB5A0F"/>
    <w:rsid w:val="00FB5DA9"/>
    <w:rsid w:val="00FC0910"/>
    <w:rsid w:val="00FC0F66"/>
    <w:rsid w:val="00FC3987"/>
    <w:rsid w:val="00FC3E45"/>
    <w:rsid w:val="00FC7238"/>
    <w:rsid w:val="00FD26BA"/>
    <w:rsid w:val="00FD361A"/>
    <w:rsid w:val="00FD3690"/>
    <w:rsid w:val="00FE0A7F"/>
    <w:rsid w:val="00FE286B"/>
    <w:rsid w:val="00FF27F8"/>
    <w:rsid w:val="00FF3CCC"/>
    <w:rsid w:val="00FF3EA1"/>
    <w:rsid w:val="00FF6325"/>
    <w:rsid w:val="00FF6C7C"/>
    <w:rsid w:val="00FF732A"/>
    <w:rsid w:val="00FF7C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03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14CF1"/>
    <w:pPr>
      <w:spacing w:before="100" w:beforeAutospacing="1" w:after="100" w:afterAutospacing="1"/>
    </w:pPr>
    <w:rPr>
      <w:rFonts w:ascii="Verdana" w:hAnsi="Verdana" w:cs="Verdana"/>
    </w:rPr>
  </w:style>
  <w:style w:type="paragraph" w:styleId="BodyText">
    <w:name w:val="Body Text"/>
    <w:basedOn w:val="Normal"/>
    <w:link w:val="BodyTextChar"/>
    <w:rsid w:val="00F14CF1"/>
    <w:pPr>
      <w:spacing w:after="120"/>
    </w:pPr>
  </w:style>
  <w:style w:type="character" w:customStyle="1" w:styleId="BodyTextChar">
    <w:name w:val="Body Text Char"/>
    <w:basedOn w:val="DefaultParagraphFont"/>
    <w:link w:val="BodyText"/>
    <w:rsid w:val="00F14CF1"/>
    <w:rPr>
      <w:rFonts w:ascii="Times New Roman" w:eastAsia="Times New Roman" w:hAnsi="Times New Roman" w:cs="Times New Roman"/>
      <w:sz w:val="24"/>
      <w:szCs w:val="24"/>
    </w:rPr>
  </w:style>
  <w:style w:type="paragraph" w:styleId="ListParagraph">
    <w:name w:val="List Paragraph"/>
    <w:basedOn w:val="Normal"/>
    <w:uiPriority w:val="34"/>
    <w:qFormat/>
    <w:rsid w:val="003450D1"/>
    <w:pPr>
      <w:ind w:left="720"/>
      <w:contextualSpacing/>
    </w:pPr>
  </w:style>
  <w:style w:type="paragraph" w:styleId="BalloonText">
    <w:name w:val="Balloon Text"/>
    <w:basedOn w:val="Normal"/>
    <w:link w:val="BalloonTextChar"/>
    <w:uiPriority w:val="99"/>
    <w:semiHidden/>
    <w:unhideWhenUsed/>
    <w:rsid w:val="00721186"/>
    <w:rPr>
      <w:rFonts w:ascii="Tahoma" w:hAnsi="Tahoma" w:cs="Tahoma"/>
      <w:sz w:val="16"/>
      <w:szCs w:val="16"/>
    </w:rPr>
  </w:style>
  <w:style w:type="character" w:customStyle="1" w:styleId="BalloonTextChar">
    <w:name w:val="Balloon Text Char"/>
    <w:basedOn w:val="DefaultParagraphFont"/>
    <w:link w:val="BalloonText"/>
    <w:uiPriority w:val="99"/>
    <w:semiHidden/>
    <w:rsid w:val="00721186"/>
    <w:rPr>
      <w:rFonts w:ascii="Tahoma" w:eastAsia="Times New Roman" w:hAnsi="Tahoma" w:cs="Tahoma"/>
      <w:sz w:val="16"/>
      <w:szCs w:val="16"/>
    </w:rPr>
  </w:style>
  <w:style w:type="paragraph" w:styleId="Header">
    <w:name w:val="header"/>
    <w:basedOn w:val="Normal"/>
    <w:link w:val="HeaderChar"/>
    <w:uiPriority w:val="99"/>
    <w:unhideWhenUsed/>
    <w:rsid w:val="00EF187E"/>
    <w:pPr>
      <w:tabs>
        <w:tab w:val="center" w:pos="4680"/>
        <w:tab w:val="right" w:pos="9360"/>
      </w:tabs>
    </w:pPr>
  </w:style>
  <w:style w:type="character" w:customStyle="1" w:styleId="HeaderChar">
    <w:name w:val="Header Char"/>
    <w:basedOn w:val="DefaultParagraphFont"/>
    <w:link w:val="Header"/>
    <w:uiPriority w:val="99"/>
    <w:rsid w:val="00EF187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F187E"/>
    <w:pPr>
      <w:tabs>
        <w:tab w:val="center" w:pos="4680"/>
        <w:tab w:val="right" w:pos="9360"/>
      </w:tabs>
    </w:pPr>
  </w:style>
  <w:style w:type="character" w:customStyle="1" w:styleId="FooterChar">
    <w:name w:val="Footer Char"/>
    <w:basedOn w:val="DefaultParagraphFont"/>
    <w:link w:val="Footer"/>
    <w:uiPriority w:val="99"/>
    <w:rsid w:val="00EF187E"/>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0904DE"/>
  </w:style>
  <w:style w:type="character" w:styleId="Hyperlink">
    <w:name w:val="Hyperlink"/>
    <w:basedOn w:val="DefaultParagraphFont"/>
    <w:unhideWhenUsed/>
    <w:rsid w:val="000904DE"/>
    <w:rPr>
      <w:color w:val="0000FF"/>
      <w:u w:val="single"/>
    </w:rPr>
  </w:style>
  <w:style w:type="character" w:styleId="FollowedHyperlink">
    <w:name w:val="FollowedHyperlink"/>
    <w:basedOn w:val="DefaultParagraphFont"/>
    <w:uiPriority w:val="99"/>
    <w:semiHidden/>
    <w:unhideWhenUsed/>
    <w:rsid w:val="000904DE"/>
    <w:rPr>
      <w:color w:val="800080"/>
      <w:u w:val="single"/>
    </w:rPr>
  </w:style>
  <w:style w:type="character" w:customStyle="1" w:styleId="apple-converted-space">
    <w:name w:val="apple-converted-space"/>
    <w:basedOn w:val="DefaultParagraphFont"/>
    <w:rsid w:val="00514755"/>
  </w:style>
  <w:style w:type="character" w:styleId="SubtleEmphasis">
    <w:name w:val="Subtle Emphasis"/>
    <w:basedOn w:val="DefaultParagraphFont"/>
    <w:uiPriority w:val="19"/>
    <w:qFormat/>
    <w:rsid w:val="00BD1E65"/>
    <w:rPr>
      <w:i/>
      <w:iCs/>
      <w:color w:val="808080" w:themeColor="text1" w:themeTint="7F"/>
    </w:rPr>
  </w:style>
  <w:style w:type="character" w:styleId="CommentReference">
    <w:name w:val="annotation reference"/>
    <w:basedOn w:val="DefaultParagraphFont"/>
    <w:uiPriority w:val="99"/>
    <w:semiHidden/>
    <w:unhideWhenUsed/>
    <w:rsid w:val="00CA0AF0"/>
    <w:rPr>
      <w:sz w:val="16"/>
      <w:szCs w:val="16"/>
    </w:rPr>
  </w:style>
  <w:style w:type="paragraph" w:styleId="CommentText">
    <w:name w:val="annotation text"/>
    <w:basedOn w:val="Normal"/>
    <w:link w:val="CommentTextChar"/>
    <w:uiPriority w:val="99"/>
    <w:semiHidden/>
    <w:unhideWhenUsed/>
    <w:rsid w:val="00CA0AF0"/>
    <w:rPr>
      <w:sz w:val="20"/>
      <w:szCs w:val="20"/>
    </w:rPr>
  </w:style>
  <w:style w:type="character" w:customStyle="1" w:styleId="CommentTextChar">
    <w:name w:val="Comment Text Char"/>
    <w:basedOn w:val="DefaultParagraphFont"/>
    <w:link w:val="CommentText"/>
    <w:uiPriority w:val="99"/>
    <w:semiHidden/>
    <w:rsid w:val="00CA0A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0AF0"/>
    <w:rPr>
      <w:b/>
      <w:bCs/>
    </w:rPr>
  </w:style>
  <w:style w:type="character" w:customStyle="1" w:styleId="CommentSubjectChar">
    <w:name w:val="Comment Subject Char"/>
    <w:basedOn w:val="CommentTextChar"/>
    <w:link w:val="CommentSubject"/>
    <w:uiPriority w:val="99"/>
    <w:semiHidden/>
    <w:rsid w:val="00CA0AF0"/>
    <w:rPr>
      <w:rFonts w:ascii="Times New Roman" w:eastAsia="Times New Roman" w:hAnsi="Times New Roman" w:cs="Times New Roman"/>
      <w:b/>
      <w:bCs/>
      <w:sz w:val="20"/>
      <w:szCs w:val="20"/>
    </w:rPr>
  </w:style>
  <w:style w:type="paragraph" w:styleId="Revision">
    <w:name w:val="Revision"/>
    <w:hidden/>
    <w:uiPriority w:val="99"/>
    <w:semiHidden/>
    <w:rsid w:val="00DE4120"/>
    <w:pPr>
      <w:spacing w:after="0"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B52670"/>
  </w:style>
  <w:style w:type="numbering" w:customStyle="1" w:styleId="NoList11">
    <w:name w:val="No List11"/>
    <w:next w:val="NoList"/>
    <w:uiPriority w:val="99"/>
    <w:semiHidden/>
    <w:unhideWhenUsed/>
    <w:rsid w:val="00B526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03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14CF1"/>
    <w:pPr>
      <w:spacing w:before="100" w:beforeAutospacing="1" w:after="100" w:afterAutospacing="1"/>
    </w:pPr>
    <w:rPr>
      <w:rFonts w:ascii="Verdana" w:hAnsi="Verdana" w:cs="Verdana"/>
    </w:rPr>
  </w:style>
  <w:style w:type="paragraph" w:styleId="BodyText">
    <w:name w:val="Body Text"/>
    <w:basedOn w:val="Normal"/>
    <w:link w:val="BodyTextChar"/>
    <w:rsid w:val="00F14CF1"/>
    <w:pPr>
      <w:spacing w:after="120"/>
    </w:pPr>
  </w:style>
  <w:style w:type="character" w:customStyle="1" w:styleId="BodyTextChar">
    <w:name w:val="Body Text Char"/>
    <w:basedOn w:val="DefaultParagraphFont"/>
    <w:link w:val="BodyText"/>
    <w:rsid w:val="00F14CF1"/>
    <w:rPr>
      <w:rFonts w:ascii="Times New Roman" w:eastAsia="Times New Roman" w:hAnsi="Times New Roman" w:cs="Times New Roman"/>
      <w:sz w:val="24"/>
      <w:szCs w:val="24"/>
    </w:rPr>
  </w:style>
  <w:style w:type="paragraph" w:styleId="ListParagraph">
    <w:name w:val="List Paragraph"/>
    <w:basedOn w:val="Normal"/>
    <w:uiPriority w:val="34"/>
    <w:qFormat/>
    <w:rsid w:val="003450D1"/>
    <w:pPr>
      <w:ind w:left="720"/>
      <w:contextualSpacing/>
    </w:pPr>
  </w:style>
  <w:style w:type="paragraph" w:styleId="BalloonText">
    <w:name w:val="Balloon Text"/>
    <w:basedOn w:val="Normal"/>
    <w:link w:val="BalloonTextChar"/>
    <w:uiPriority w:val="99"/>
    <w:semiHidden/>
    <w:unhideWhenUsed/>
    <w:rsid w:val="00721186"/>
    <w:rPr>
      <w:rFonts w:ascii="Tahoma" w:hAnsi="Tahoma" w:cs="Tahoma"/>
      <w:sz w:val="16"/>
      <w:szCs w:val="16"/>
    </w:rPr>
  </w:style>
  <w:style w:type="character" w:customStyle="1" w:styleId="BalloonTextChar">
    <w:name w:val="Balloon Text Char"/>
    <w:basedOn w:val="DefaultParagraphFont"/>
    <w:link w:val="BalloonText"/>
    <w:uiPriority w:val="99"/>
    <w:semiHidden/>
    <w:rsid w:val="00721186"/>
    <w:rPr>
      <w:rFonts w:ascii="Tahoma" w:eastAsia="Times New Roman" w:hAnsi="Tahoma" w:cs="Tahoma"/>
      <w:sz w:val="16"/>
      <w:szCs w:val="16"/>
    </w:rPr>
  </w:style>
  <w:style w:type="paragraph" w:styleId="Header">
    <w:name w:val="header"/>
    <w:basedOn w:val="Normal"/>
    <w:link w:val="HeaderChar"/>
    <w:uiPriority w:val="99"/>
    <w:unhideWhenUsed/>
    <w:rsid w:val="00EF187E"/>
    <w:pPr>
      <w:tabs>
        <w:tab w:val="center" w:pos="4680"/>
        <w:tab w:val="right" w:pos="9360"/>
      </w:tabs>
    </w:pPr>
  </w:style>
  <w:style w:type="character" w:customStyle="1" w:styleId="HeaderChar">
    <w:name w:val="Header Char"/>
    <w:basedOn w:val="DefaultParagraphFont"/>
    <w:link w:val="Header"/>
    <w:uiPriority w:val="99"/>
    <w:rsid w:val="00EF187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F187E"/>
    <w:pPr>
      <w:tabs>
        <w:tab w:val="center" w:pos="4680"/>
        <w:tab w:val="right" w:pos="9360"/>
      </w:tabs>
    </w:pPr>
  </w:style>
  <w:style w:type="character" w:customStyle="1" w:styleId="FooterChar">
    <w:name w:val="Footer Char"/>
    <w:basedOn w:val="DefaultParagraphFont"/>
    <w:link w:val="Footer"/>
    <w:uiPriority w:val="99"/>
    <w:rsid w:val="00EF187E"/>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0904DE"/>
  </w:style>
  <w:style w:type="character" w:styleId="Hyperlink">
    <w:name w:val="Hyperlink"/>
    <w:basedOn w:val="DefaultParagraphFont"/>
    <w:unhideWhenUsed/>
    <w:rsid w:val="000904DE"/>
    <w:rPr>
      <w:color w:val="0000FF"/>
      <w:u w:val="single"/>
    </w:rPr>
  </w:style>
  <w:style w:type="character" w:styleId="FollowedHyperlink">
    <w:name w:val="FollowedHyperlink"/>
    <w:basedOn w:val="DefaultParagraphFont"/>
    <w:uiPriority w:val="99"/>
    <w:semiHidden/>
    <w:unhideWhenUsed/>
    <w:rsid w:val="000904DE"/>
    <w:rPr>
      <w:color w:val="800080"/>
      <w:u w:val="single"/>
    </w:rPr>
  </w:style>
  <w:style w:type="character" w:customStyle="1" w:styleId="apple-converted-space">
    <w:name w:val="apple-converted-space"/>
    <w:basedOn w:val="DefaultParagraphFont"/>
    <w:rsid w:val="00514755"/>
  </w:style>
  <w:style w:type="character" w:styleId="SubtleEmphasis">
    <w:name w:val="Subtle Emphasis"/>
    <w:basedOn w:val="DefaultParagraphFont"/>
    <w:uiPriority w:val="19"/>
    <w:qFormat/>
    <w:rsid w:val="00BD1E65"/>
    <w:rPr>
      <w:i/>
      <w:iCs/>
      <w:color w:val="808080" w:themeColor="text1" w:themeTint="7F"/>
    </w:rPr>
  </w:style>
  <w:style w:type="character" w:styleId="CommentReference">
    <w:name w:val="annotation reference"/>
    <w:basedOn w:val="DefaultParagraphFont"/>
    <w:uiPriority w:val="99"/>
    <w:semiHidden/>
    <w:unhideWhenUsed/>
    <w:rsid w:val="00CA0AF0"/>
    <w:rPr>
      <w:sz w:val="16"/>
      <w:szCs w:val="16"/>
    </w:rPr>
  </w:style>
  <w:style w:type="paragraph" w:styleId="CommentText">
    <w:name w:val="annotation text"/>
    <w:basedOn w:val="Normal"/>
    <w:link w:val="CommentTextChar"/>
    <w:uiPriority w:val="99"/>
    <w:semiHidden/>
    <w:unhideWhenUsed/>
    <w:rsid w:val="00CA0AF0"/>
    <w:rPr>
      <w:sz w:val="20"/>
      <w:szCs w:val="20"/>
    </w:rPr>
  </w:style>
  <w:style w:type="character" w:customStyle="1" w:styleId="CommentTextChar">
    <w:name w:val="Comment Text Char"/>
    <w:basedOn w:val="DefaultParagraphFont"/>
    <w:link w:val="CommentText"/>
    <w:uiPriority w:val="99"/>
    <w:semiHidden/>
    <w:rsid w:val="00CA0A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0AF0"/>
    <w:rPr>
      <w:b/>
      <w:bCs/>
    </w:rPr>
  </w:style>
  <w:style w:type="character" w:customStyle="1" w:styleId="CommentSubjectChar">
    <w:name w:val="Comment Subject Char"/>
    <w:basedOn w:val="CommentTextChar"/>
    <w:link w:val="CommentSubject"/>
    <w:uiPriority w:val="99"/>
    <w:semiHidden/>
    <w:rsid w:val="00CA0AF0"/>
    <w:rPr>
      <w:rFonts w:ascii="Times New Roman" w:eastAsia="Times New Roman" w:hAnsi="Times New Roman" w:cs="Times New Roman"/>
      <w:b/>
      <w:bCs/>
      <w:sz w:val="20"/>
      <w:szCs w:val="20"/>
    </w:rPr>
  </w:style>
  <w:style w:type="paragraph" w:styleId="Revision">
    <w:name w:val="Revision"/>
    <w:hidden/>
    <w:uiPriority w:val="99"/>
    <w:semiHidden/>
    <w:rsid w:val="00DE4120"/>
    <w:pPr>
      <w:spacing w:after="0"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B52670"/>
  </w:style>
  <w:style w:type="numbering" w:customStyle="1" w:styleId="NoList11">
    <w:name w:val="No List11"/>
    <w:next w:val="NoList"/>
    <w:uiPriority w:val="99"/>
    <w:semiHidden/>
    <w:unhideWhenUsed/>
    <w:rsid w:val="00B52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14337">
      <w:bodyDiv w:val="1"/>
      <w:marLeft w:val="0"/>
      <w:marRight w:val="0"/>
      <w:marTop w:val="0"/>
      <w:marBottom w:val="0"/>
      <w:divBdr>
        <w:top w:val="none" w:sz="0" w:space="0" w:color="auto"/>
        <w:left w:val="none" w:sz="0" w:space="0" w:color="auto"/>
        <w:bottom w:val="none" w:sz="0" w:space="0" w:color="auto"/>
        <w:right w:val="none" w:sz="0" w:space="0" w:color="auto"/>
      </w:divBdr>
    </w:div>
    <w:div w:id="104276459">
      <w:bodyDiv w:val="1"/>
      <w:marLeft w:val="0"/>
      <w:marRight w:val="0"/>
      <w:marTop w:val="0"/>
      <w:marBottom w:val="0"/>
      <w:divBdr>
        <w:top w:val="none" w:sz="0" w:space="0" w:color="auto"/>
        <w:left w:val="none" w:sz="0" w:space="0" w:color="auto"/>
        <w:bottom w:val="none" w:sz="0" w:space="0" w:color="auto"/>
        <w:right w:val="none" w:sz="0" w:space="0" w:color="auto"/>
      </w:divBdr>
    </w:div>
    <w:div w:id="1218777972">
      <w:bodyDiv w:val="1"/>
      <w:marLeft w:val="0"/>
      <w:marRight w:val="0"/>
      <w:marTop w:val="0"/>
      <w:marBottom w:val="0"/>
      <w:divBdr>
        <w:top w:val="none" w:sz="0" w:space="0" w:color="auto"/>
        <w:left w:val="none" w:sz="0" w:space="0" w:color="auto"/>
        <w:bottom w:val="none" w:sz="0" w:space="0" w:color="auto"/>
        <w:right w:val="none" w:sz="0" w:space="0" w:color="auto"/>
      </w:divBdr>
    </w:div>
    <w:div w:id="1616132132">
      <w:bodyDiv w:val="1"/>
      <w:marLeft w:val="0"/>
      <w:marRight w:val="0"/>
      <w:marTop w:val="0"/>
      <w:marBottom w:val="0"/>
      <w:divBdr>
        <w:top w:val="none" w:sz="0" w:space="0" w:color="auto"/>
        <w:left w:val="none" w:sz="0" w:space="0" w:color="auto"/>
        <w:bottom w:val="none" w:sz="0" w:space="0" w:color="auto"/>
        <w:right w:val="none" w:sz="0" w:space="0" w:color="auto"/>
      </w:divBdr>
    </w:div>
    <w:div w:id="1668241975">
      <w:bodyDiv w:val="1"/>
      <w:marLeft w:val="0"/>
      <w:marRight w:val="0"/>
      <w:marTop w:val="0"/>
      <w:marBottom w:val="0"/>
      <w:divBdr>
        <w:top w:val="none" w:sz="0" w:space="0" w:color="auto"/>
        <w:left w:val="none" w:sz="0" w:space="0" w:color="auto"/>
        <w:bottom w:val="none" w:sz="0" w:space="0" w:color="auto"/>
        <w:right w:val="none" w:sz="0" w:space="0" w:color="auto"/>
      </w:divBdr>
    </w:div>
    <w:div w:id="2125299297">
      <w:bodyDiv w:val="1"/>
      <w:marLeft w:val="0"/>
      <w:marRight w:val="0"/>
      <w:marTop w:val="0"/>
      <w:marBottom w:val="0"/>
      <w:divBdr>
        <w:top w:val="none" w:sz="0" w:space="0" w:color="auto"/>
        <w:left w:val="none" w:sz="0" w:space="0" w:color="auto"/>
        <w:bottom w:val="none" w:sz="0" w:space="0" w:color="auto"/>
        <w:right w:val="none" w:sz="0" w:space="0" w:color="auto"/>
      </w:divBdr>
      <w:divsChild>
        <w:div w:id="904921740">
          <w:marLeft w:val="0"/>
          <w:marRight w:val="0"/>
          <w:marTop w:val="0"/>
          <w:marBottom w:val="0"/>
          <w:divBdr>
            <w:top w:val="none" w:sz="0" w:space="0" w:color="auto"/>
            <w:left w:val="none" w:sz="0" w:space="0" w:color="auto"/>
            <w:bottom w:val="none" w:sz="0" w:space="0" w:color="auto"/>
            <w:right w:val="none" w:sz="0" w:space="0" w:color="auto"/>
          </w:divBdr>
        </w:div>
        <w:div w:id="1000162740">
          <w:marLeft w:val="0"/>
          <w:marRight w:val="0"/>
          <w:marTop w:val="0"/>
          <w:marBottom w:val="0"/>
          <w:divBdr>
            <w:top w:val="none" w:sz="0" w:space="0" w:color="auto"/>
            <w:left w:val="none" w:sz="0" w:space="0" w:color="auto"/>
            <w:bottom w:val="none" w:sz="0" w:space="0" w:color="auto"/>
            <w:right w:val="none" w:sz="0" w:space="0" w:color="auto"/>
          </w:divBdr>
        </w:div>
        <w:div w:id="639264534">
          <w:marLeft w:val="0"/>
          <w:marRight w:val="0"/>
          <w:marTop w:val="0"/>
          <w:marBottom w:val="0"/>
          <w:divBdr>
            <w:top w:val="none" w:sz="0" w:space="0" w:color="auto"/>
            <w:left w:val="none" w:sz="0" w:space="0" w:color="auto"/>
            <w:bottom w:val="none" w:sz="0" w:space="0" w:color="auto"/>
            <w:right w:val="none" w:sz="0" w:space="0" w:color="auto"/>
          </w:divBdr>
        </w:div>
        <w:div w:id="1819375456">
          <w:marLeft w:val="0"/>
          <w:marRight w:val="0"/>
          <w:marTop w:val="0"/>
          <w:marBottom w:val="0"/>
          <w:divBdr>
            <w:top w:val="none" w:sz="0" w:space="0" w:color="auto"/>
            <w:left w:val="none" w:sz="0" w:space="0" w:color="auto"/>
            <w:bottom w:val="none" w:sz="0" w:space="0" w:color="auto"/>
            <w:right w:val="none" w:sz="0" w:space="0" w:color="auto"/>
          </w:divBdr>
        </w:div>
        <w:div w:id="1434207687">
          <w:marLeft w:val="0"/>
          <w:marRight w:val="0"/>
          <w:marTop w:val="0"/>
          <w:marBottom w:val="0"/>
          <w:divBdr>
            <w:top w:val="none" w:sz="0" w:space="0" w:color="auto"/>
            <w:left w:val="none" w:sz="0" w:space="0" w:color="auto"/>
            <w:bottom w:val="none" w:sz="0" w:space="0" w:color="auto"/>
            <w:right w:val="none" w:sz="0" w:space="0" w:color="auto"/>
          </w:divBdr>
        </w:div>
        <w:div w:id="1953197999">
          <w:marLeft w:val="0"/>
          <w:marRight w:val="0"/>
          <w:marTop w:val="0"/>
          <w:marBottom w:val="0"/>
          <w:divBdr>
            <w:top w:val="none" w:sz="0" w:space="0" w:color="auto"/>
            <w:left w:val="none" w:sz="0" w:space="0" w:color="auto"/>
            <w:bottom w:val="none" w:sz="0" w:space="0" w:color="auto"/>
            <w:right w:val="none" w:sz="0" w:space="0" w:color="auto"/>
          </w:divBdr>
        </w:div>
        <w:div w:id="634533311">
          <w:marLeft w:val="0"/>
          <w:marRight w:val="0"/>
          <w:marTop w:val="0"/>
          <w:marBottom w:val="0"/>
          <w:divBdr>
            <w:top w:val="none" w:sz="0" w:space="0" w:color="auto"/>
            <w:left w:val="none" w:sz="0" w:space="0" w:color="auto"/>
            <w:bottom w:val="none" w:sz="0" w:space="0" w:color="auto"/>
            <w:right w:val="none" w:sz="0" w:space="0" w:color="auto"/>
          </w:divBdr>
        </w:div>
        <w:div w:id="1942294688">
          <w:marLeft w:val="0"/>
          <w:marRight w:val="0"/>
          <w:marTop w:val="0"/>
          <w:marBottom w:val="0"/>
          <w:divBdr>
            <w:top w:val="none" w:sz="0" w:space="0" w:color="auto"/>
            <w:left w:val="none" w:sz="0" w:space="0" w:color="auto"/>
            <w:bottom w:val="none" w:sz="0" w:space="0" w:color="auto"/>
            <w:right w:val="none" w:sz="0" w:space="0" w:color="auto"/>
          </w:divBdr>
        </w:div>
        <w:div w:id="1711342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huvienphapluat.vn/phap-luat/tim-van-ban.aspx?keyword=45/2012/N%C4%90-CP&amp;area=2&amp;type=0&amp;match=False&amp;vc=True&amp;lan=1" TargetMode="External"/><Relationship Id="rId18" Type="http://schemas.openxmlformats.org/officeDocument/2006/relationships/hyperlink" Target="https://thuvienphapluat.vn/phap-luat/tim-van-ban.aspx?keyword=36/2013/TT-BCT&amp;area=2&amp;type=0&amp;match=False&amp;vc=True&amp;lan=1" TargetMode="External"/><Relationship Id="rId26" Type="http://schemas.openxmlformats.org/officeDocument/2006/relationships/hyperlink" Target="https://thuvienphapluat.vn/phap-luat/tim-van-ban.aspx?keyword=36/2013/TT-BCT&amp;area=2&amp;type=0&amp;match=False&amp;vc=True&amp;lan=1" TargetMode="External"/><Relationship Id="rId3" Type="http://schemas.openxmlformats.org/officeDocument/2006/relationships/styles" Target="styles.xml"/><Relationship Id="rId21" Type="http://schemas.openxmlformats.org/officeDocument/2006/relationships/hyperlink" Target="https://thuvienphapluat.vn/phap-luat/tim-van-ban.aspx?keyword=46/2012/TT-BCT&amp;area=2&amp;type=0&amp;match=False&amp;vc=True&amp;lan=1"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thuvienphapluat.vn/phap-luat/tim-van-ban.aspx?keyword=46/2012/TT-BCT&amp;area=2&amp;type=0&amp;match=False&amp;vc=True&amp;lan=1" TargetMode="External"/><Relationship Id="rId17" Type="http://schemas.openxmlformats.org/officeDocument/2006/relationships/hyperlink" Target="https://thuvienphapluat.vn/phap-luat/tim-van-ban.aspx?keyword=45/2012/N%C4%90-CP&amp;area=2&amp;type=0&amp;match=False&amp;vc=True&amp;lan=1" TargetMode="External"/><Relationship Id="rId25" Type="http://schemas.openxmlformats.org/officeDocument/2006/relationships/hyperlink" Target="https://thuvienphapluat.vn/phap-luat/tim-van-ban.aspx?keyword=45/2012/N%C4%90-CP&amp;area=2&amp;type=0&amp;match=False&amp;vc=True&amp;lan=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huvienphapluat.vn/phap-luat/tim-van-ban.aspx?keyword=46/2012/TT-BCT&amp;area=2&amp;type=0&amp;match=False&amp;vc=True&amp;lan=1" TargetMode="External"/><Relationship Id="rId20" Type="http://schemas.openxmlformats.org/officeDocument/2006/relationships/hyperlink" Target="https://thuvienphapluat.vn/phap-luat/tim-van-ban.aspx?keyword=46/2012/TT-BCT&amp;area=2&amp;type=0&amp;match=False&amp;vc=True&amp;lan=1" TargetMode="External"/><Relationship Id="rId29" Type="http://schemas.openxmlformats.org/officeDocument/2006/relationships/hyperlink" Target="https://thuvienphapluat.vn/phap-luat/tim-van-ban.aspx?keyword=45/2012/N%C4%90-CP&amp;area=2&amp;type=0&amp;match=False&amp;vc=True&amp;lan=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huvienphapluat.vn/phap-luat/tim-van-ban.aspx?keyword=45/2012/N%C4%90-CP&amp;area=2&amp;type=0&amp;match=False&amp;vc=True&amp;lan=1" TargetMode="External"/><Relationship Id="rId24" Type="http://schemas.openxmlformats.org/officeDocument/2006/relationships/hyperlink" Target="https://thuvienphapluat.vn/phap-luat/tim-van-ban.aspx?keyword=46/2012/TT-BCT&amp;area=2&amp;type=0&amp;match=False&amp;vc=True&amp;lan=1"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huvienphapluat.vn/phap-luat/tim-van-ban.aspx?keyword=45/2012/N%C4%90-CP&amp;area=2&amp;type=0&amp;match=False&amp;vc=True&amp;lan=1" TargetMode="External"/><Relationship Id="rId23" Type="http://schemas.openxmlformats.org/officeDocument/2006/relationships/hyperlink" Target="https://thuvienphapluat.vn/phap-luat/tim-van-ban.aspx?keyword=45/2012/N%C4%90-CP&amp;area=2&amp;type=0&amp;match=False&amp;vc=True&amp;lan=1" TargetMode="External"/><Relationship Id="rId28" Type="http://schemas.openxmlformats.org/officeDocument/2006/relationships/hyperlink" Target="https://thuvienphapluat.vn/phap-luat/tim-van-ban.aspx?keyword=46/2012/TT-BCT&amp;area=2&amp;type=0&amp;match=False&amp;vc=True&amp;lan=1" TargetMode="External"/><Relationship Id="rId10" Type="http://schemas.openxmlformats.org/officeDocument/2006/relationships/footer" Target="footer2.xml"/><Relationship Id="rId19" Type="http://schemas.openxmlformats.org/officeDocument/2006/relationships/hyperlink" Target="https://thuvienphapluat.vn/phap-luat/tim-van-ban.aspx?keyword=46/2012/TT-BCT&amp;area=2&amp;type=0&amp;match=False&amp;vc=True&amp;lan=1" TargetMode="External"/><Relationship Id="rId31" Type="http://schemas.openxmlformats.org/officeDocument/2006/relationships/hyperlink" Target="https://thuvienphapluat.vn/phap-luat/tim-van-ban.aspx?keyword=46/2012/TT-BCT&amp;area=2&amp;type=0&amp;match=False&amp;vc=True&amp;lan=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thuvienphapluat.vn/phap-luat/tim-van-ban.aspx?keyword=36/2013/TT-BCT&amp;area=2&amp;type=0&amp;match=False&amp;vc=True&amp;lan=1" TargetMode="External"/><Relationship Id="rId22" Type="http://schemas.openxmlformats.org/officeDocument/2006/relationships/hyperlink" Target="https://thuvienphapluat.vn/phap-luat/tim-van-ban.aspx?keyword=36/2013/TT-BCT&amp;area=2&amp;type=0&amp;match=False&amp;vc=True&amp;lan=1" TargetMode="External"/><Relationship Id="rId27" Type="http://schemas.openxmlformats.org/officeDocument/2006/relationships/hyperlink" Target="https://thuvienphapluat.vn/phap-luat/tim-van-ban.aspx?keyword=45/2012/N%C4%90-CP&amp;area=2&amp;type=0&amp;match=False&amp;vc=True&amp;lan=1" TargetMode="External"/><Relationship Id="rId30" Type="http://schemas.openxmlformats.org/officeDocument/2006/relationships/hyperlink" Target="https://thuvienphapluat.vn/phap-luat/tim-van-ban.aspx?keyword=36/2013/TT-BCT&amp;area=2&amp;type=0&amp;match=False&amp;vc=True&amp;lan=1" TargetMode="Externa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6B961-A7C6-4DB5-BD3D-7EE92743C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4384</Words>
  <Characters>24995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TranMinh</dc:creator>
  <cp:lastModifiedBy>H110</cp:lastModifiedBy>
  <cp:revision>3</cp:revision>
  <cp:lastPrinted>2018-07-03T09:33:00Z</cp:lastPrinted>
  <dcterms:created xsi:type="dcterms:W3CDTF">2018-07-10T09:02:00Z</dcterms:created>
  <dcterms:modified xsi:type="dcterms:W3CDTF">2018-07-10T09:09:00Z</dcterms:modified>
</cp:coreProperties>
</file>